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true"/>
        <w:ind w:hanging="30" w:left="1275"/>
        <w:jc w:val="both"/>
        <w:rPr>
          <w:rFonts w:ascii="Times New Roman" w:hAnsi="Times New Roman" w:eastAsia="Times New Roman" w:cs="Times New Roman"/>
          <w:b/>
          <w:color w:val="000000"/>
          <w:sz w:val="10"/>
          <w:szCs w:val="10"/>
        </w:rPr>
      </w:pPr>
      <w:r>
        <w:rPr>
          <w:rFonts w:eastAsia="Times New Roman" w:cs="Times New Roman" w:ascii="Times New Roman" w:hAnsi="Times New Roman"/>
          <w:b/>
          <w:color w:val="000000"/>
          <w:sz w:val="10"/>
          <w:szCs w:val="10"/>
        </w:rPr>
        <w:drawing>
          <wp:anchor behindDoc="0" distT="0" distB="0" distL="0" distR="0" simplePos="0" locked="0" layoutInCell="1" allowOverlap="1" relativeHeight="2">
            <wp:simplePos x="0" y="0"/>
            <wp:positionH relativeFrom="column">
              <wp:posOffset>-165100</wp:posOffset>
            </wp:positionH>
            <wp:positionV relativeFrom="paragraph">
              <wp:posOffset>-61595</wp:posOffset>
            </wp:positionV>
            <wp:extent cx="850900" cy="8509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850900" cy="850900"/>
                    </a:xfrm>
                    <a:prstGeom prst="rect">
                      <a:avLst/>
                    </a:prstGeom>
                  </pic:spPr>
                </pic:pic>
              </a:graphicData>
            </a:graphic>
          </wp:anchor>
        </w:drawing>
      </w:r>
    </w:p>
    <w:p>
      <w:pPr>
        <w:pStyle w:val="LO-normal"/>
        <w:keepNext w:val="true"/>
        <w:ind w:hanging="30" w:left="1275"/>
        <w:jc w:val="both"/>
        <w:rPr/>
      </w:pPr>
      <w:r>
        <w:rPr>
          <w:rFonts w:eastAsia="Times New Roman" w:cs="Times New Roman" w:ascii="Times New Roman" w:hAnsi="Times New Roman"/>
          <w:b/>
          <w:color w:val="000000"/>
          <w:sz w:val="26"/>
          <w:szCs w:val="26"/>
        </w:rPr>
        <w:t>Semin</w:t>
      </w:r>
      <w:r>
        <w:rPr>
          <w:rFonts w:eastAsia="Times New Roman" w:cs="Times New Roman" w:ascii="Times New Roman" w:hAnsi="Times New Roman"/>
          <w:b/>
          <w:sz w:val="26"/>
          <w:szCs w:val="26"/>
        </w:rPr>
        <w:t>ários Essenciais</w:t>
      </w:r>
      <w:del w:id="0" w:author="Sinara Gomes" w:date="2025-02-17T19:45:00Z">
        <w:r>
          <w:rPr>
            <w:rFonts w:eastAsia="Times New Roman" w:cs="Times New Roman" w:ascii="Times New Roman" w:hAnsi="Times New Roman"/>
            <w:b/>
            <w:sz w:val="26"/>
            <w:szCs w:val="26"/>
          </w:rPr>
          <w:delText xml:space="preserve"> </w:delText>
        </w:r>
      </w:del>
      <w:r>
        <w:rPr>
          <w:rFonts w:eastAsia="Times New Roman" w:cs="Times New Roman" w:ascii="Times New Roman" w:hAnsi="Times New Roman"/>
          <w:b/>
          <w:sz w:val="26"/>
          <w:szCs w:val="26"/>
        </w:rPr>
        <w:t xml:space="preserve"> - Fundamentos</w:t>
      </w:r>
    </w:p>
    <w:p>
      <w:pPr>
        <w:pStyle w:val="LO-normal"/>
        <w:keepNext w:val="true"/>
        <w:ind w:hanging="30" w:left="1275"/>
        <w:jc w:val="both"/>
        <w:rPr/>
      </w:pPr>
      <w:r>
        <w:rPr>
          <w:rFonts w:eastAsia="Times New Roman" w:cs="Times New Roman" w:ascii="Times New Roman" w:hAnsi="Times New Roman"/>
          <w:b/>
          <w:sz w:val="26"/>
          <w:szCs w:val="26"/>
        </w:rPr>
        <w:t>Como Estudar a Bíblia</w:t>
      </w:r>
    </w:p>
    <w:p>
      <w:pPr>
        <w:pStyle w:val="LO-normal"/>
        <w:ind w:hanging="30" w:left="1275"/>
        <w:jc w:val="both"/>
        <w:rPr/>
      </w:pPr>
      <w:r>
        <w:rPr>
          <w:rFonts w:eastAsia="Times New Roman" w:cs="Times New Roman" w:ascii="Times New Roman" w:hAnsi="Times New Roman"/>
          <w:b/>
          <w:sz w:val="26"/>
          <w:szCs w:val="26"/>
        </w:rPr>
        <w:t xml:space="preserve">Aula </w:t>
      </w:r>
      <w:r>
        <w:rPr>
          <w:rFonts w:eastAsia="Times New Roman" w:cs="Times New Roman" w:ascii="Times New Roman" w:hAnsi="Times New Roman"/>
          <w:b/>
          <w:color w:val="000000"/>
          <w:sz w:val="26"/>
          <w:szCs w:val="26"/>
        </w:rPr>
        <w:t xml:space="preserve">13: </w:t>
      </w:r>
      <w:r>
        <w:rPr>
          <w:rFonts w:eastAsia="Times New Roman" w:cs="Times New Roman" w:ascii="Times New Roman" w:hAnsi="Times New Roman"/>
          <w:b/>
          <w:sz w:val="26"/>
          <w:szCs w:val="26"/>
        </w:rPr>
        <w:t>Estudando Passagens Difíceis e Passagens Muito Conhecidas</w:t>
      </w:r>
    </w:p>
    <w:p>
      <w:pPr>
        <w:pStyle w:val="LO-normal"/>
        <w:jc w:val="both"/>
        <w:rPr/>
      </w:pPr>
      <w:r>
        <w:rPr>
          <w:rFonts w:eastAsia="Times New Roman" w:cs="Times New Roman" w:ascii="Times New Roman" w:hAnsi="Times New Roman"/>
          <w:b/>
          <w:color w:val="000000"/>
        </w:rPr>
        <w:t>________________________________________________________________________________</w:t>
      </w:r>
    </w:p>
    <w:p>
      <w:pPr>
        <w:pStyle w:val="LO-normal"/>
        <w:jc w:val="both"/>
        <w:rPr>
          <w:rFonts w:ascii="Times New Roman" w:hAnsi="Times New Roman" w:eastAsia="Times New Roman" w:cs="Times New Roman"/>
          <w:b/>
        </w:rPr>
      </w:pPr>
      <w:r>
        <w:rPr>
          <w:rFonts w:eastAsia="Times New Roman" w:cs="Times New Roman" w:ascii="Times New Roman" w:hAnsi="Times New Roman"/>
          <w:b/>
        </w:rPr>
      </w:r>
    </w:p>
    <w:p>
      <w:pPr>
        <w:pStyle w:val="LO-normal"/>
        <w:jc w:val="both"/>
        <w:rPr/>
      </w:pPr>
      <w:r>
        <w:rPr>
          <w:rFonts w:eastAsia="Times New Roman" w:cs="Times New Roman" w:ascii="Times New Roman" w:hAnsi="Times New Roman"/>
          <w:b/>
        </w:rPr>
        <w:t>Introdução</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Nas aulas que tivemos, aprendemos muitas coisas essenciais sobre como estudar a Bíblia: Estudo Bíblico Indutivo, estudo do Velho e do Novo Testamento, diferentes gêneros, como as passagens se encaixam e como aplicá-las à nossa vida.</w:t>
      </w:r>
    </w:p>
    <w:p>
      <w:pPr>
        <w:pStyle w:val="LO-normal"/>
        <w:jc w:val="both"/>
        <w:rPr/>
      </w:pPr>
      <w:r>
        <w:rPr>
          <w:rFonts w:eastAsia="Times New Roman" w:cs="Times New Roman" w:ascii="Times New Roman" w:hAnsi="Times New Roman"/>
        </w:rPr>
        <w:tab/>
        <w:t>O objetivo da nossa aula de hoje é vermos como aplicar esses princípios quando vamos analisar dois tipos de passagens: passagens difíceis e passagens muito conhecidas. Passagens difíceis podem nos deixar perplexos. Passagens muito conhecidas podem nos deixar entediados. O problema não está nas passagens em si, mas em nós. A Palavra de Deus é sempre perfeita e gloriosa, enquanto nosso entendimento e nosso coração são falhos.</w:t>
      </w:r>
    </w:p>
    <w:p>
      <w:pPr>
        <w:pStyle w:val="LO-normal"/>
        <w:jc w:val="both"/>
        <w:rPr/>
      </w:pPr>
      <w:r>
        <w:rPr>
          <w:rFonts w:eastAsia="Times New Roman" w:cs="Times New Roman" w:ascii="Times New Roman" w:hAnsi="Times New Roman"/>
        </w:rPr>
        <w:tab/>
        <w:t>Portanto, hoje vamos ver vários princípios para aprendermos a interpretar passagens difíceis e passagens muito conhecidas. Depois, vamos aplicar esses princípios a passagens específicas.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b/>
        </w:rPr>
        <w:t>Estudando Passagens Difíceis</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Quem consegue se lembrar de alguma passagem difícil da Bíblia? Por que elas são difíceis?</w:t>
      </w:r>
    </w:p>
    <w:p>
      <w:pPr>
        <w:pStyle w:val="LO-normal"/>
        <w:ind w:firstLine="720"/>
        <w:jc w:val="both"/>
        <w:rPr/>
      </w:pPr>
      <w:r>
        <w:rPr>
          <w:rFonts w:eastAsia="Times New Roman" w:cs="Times New Roman" w:ascii="Times New Roman" w:hAnsi="Times New Roman"/>
        </w:rPr>
        <w:t>As passagens das Escrituras podem ser difíceis por várias razões diferentes: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5"/>
        </w:numPr>
        <w:jc w:val="both"/>
        <w:rPr/>
      </w:pPr>
      <w:r>
        <w:rPr>
          <w:rFonts w:eastAsia="Times New Roman" w:cs="Times New Roman" w:ascii="Times New Roman" w:hAnsi="Times New Roman"/>
        </w:rPr>
        <w:t xml:space="preserve">Primeiro, a </w:t>
      </w:r>
      <w:r>
        <w:rPr>
          <w:rFonts w:eastAsia="Times New Roman" w:cs="Times New Roman" w:ascii="Times New Roman" w:hAnsi="Times New Roman"/>
          <w:i/>
        </w:rPr>
        <w:t>distância cultural</w:t>
      </w:r>
      <w:r>
        <w:rPr>
          <w:rFonts w:eastAsia="Times New Roman" w:cs="Times New Roman" w:ascii="Times New Roman" w:hAnsi="Times New Roman"/>
        </w:rPr>
        <w:t>. Às vezes, simplesmente não entendemos o cenário cultural das passagens.</w:t>
      </w:r>
    </w:p>
    <w:p>
      <w:pPr>
        <w:pStyle w:val="LO-normal"/>
        <w:numPr>
          <w:ilvl w:val="0"/>
          <w:numId w:val="5"/>
        </w:numPr>
        <w:jc w:val="both"/>
        <w:rPr/>
      </w:pPr>
      <w:r>
        <w:rPr>
          <w:rFonts w:eastAsia="Times New Roman" w:cs="Times New Roman" w:ascii="Times New Roman" w:hAnsi="Times New Roman"/>
        </w:rPr>
        <w:t xml:space="preserve">Segundo, as </w:t>
      </w:r>
      <w:r>
        <w:rPr>
          <w:rFonts w:eastAsia="Times New Roman" w:cs="Times New Roman" w:ascii="Times New Roman" w:hAnsi="Times New Roman"/>
          <w:i/>
        </w:rPr>
        <w:t>aparentes contradições.</w:t>
      </w:r>
      <w:r>
        <w:rPr>
          <w:rFonts w:eastAsia="Times New Roman" w:cs="Times New Roman" w:ascii="Times New Roman" w:hAnsi="Times New Roman"/>
        </w:rPr>
        <w:t xml:space="preserve"> Digo ‘aparentes’, porque não são contradições verdadeiras. Certas passagens apenas </w:t>
      </w:r>
      <w:r>
        <w:rPr>
          <w:rFonts w:eastAsia="Times New Roman" w:cs="Times New Roman" w:ascii="Times New Roman" w:hAnsi="Times New Roman"/>
          <w:i/>
        </w:rPr>
        <w:t>parecem</w:t>
      </w:r>
      <w:r>
        <w:rPr>
          <w:rFonts w:eastAsia="Times New Roman" w:cs="Times New Roman" w:ascii="Times New Roman" w:hAnsi="Times New Roman"/>
        </w:rPr>
        <w:t xml:space="preserve"> se contradizer.</w:t>
      </w:r>
    </w:p>
    <w:p>
      <w:pPr>
        <w:pStyle w:val="LO-normal"/>
        <w:numPr>
          <w:ilvl w:val="0"/>
          <w:numId w:val="5"/>
        </w:numPr>
        <w:jc w:val="both"/>
        <w:rPr/>
      </w:pPr>
      <w:r>
        <w:rPr>
          <w:rFonts w:eastAsia="Times New Roman" w:cs="Times New Roman" w:ascii="Times New Roman" w:hAnsi="Times New Roman"/>
        </w:rPr>
        <w:t xml:space="preserve">Terceiro, o </w:t>
      </w:r>
      <w:r>
        <w:rPr>
          <w:rFonts w:eastAsia="Times New Roman" w:cs="Times New Roman" w:ascii="Times New Roman" w:hAnsi="Times New Roman"/>
          <w:i/>
        </w:rPr>
        <w:t>mistério</w:t>
      </w:r>
      <w:r>
        <w:rPr>
          <w:rFonts w:eastAsia="Times New Roman" w:cs="Times New Roman" w:ascii="Times New Roman" w:hAnsi="Times New Roman"/>
        </w:rPr>
        <w:t>. Há passagens misteriosas que são quase impossíveis para qualquer um entender.</w:t>
      </w:r>
      <w:r>
        <w:rPr>
          <w:rFonts w:eastAsia="Times New Roman" w:cs="Times New Roman" w:ascii="Times New Roman" w:hAnsi="Times New Roman"/>
          <w:color w:val="000000"/>
        </w:rPr>
        <w:t xml:space="preserve"> </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Vejamos quatro passos que devemos seguir ao estudar passagens difíceis, dos quais a maioria já foi abordada nas aulas anteriores, mas vale a pena reafirmar:</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2"/>
        </w:numPr>
        <w:jc w:val="both"/>
        <w:rPr/>
      </w:pPr>
      <w:r>
        <w:rPr>
          <w:rFonts w:eastAsia="Times New Roman" w:cs="Times New Roman" w:ascii="Times New Roman" w:hAnsi="Times New Roman"/>
          <w:b/>
        </w:rPr>
        <w:t>Ore</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Não subestime o poder de se derramar em oração sempre que for estudar a Bíblia. Alguns dos pensamentos mais claros surgem após a oração. Martinho Lutero certa vez escreveu numa carta para o seu barbeiro: “Muitas vezes aprendi mais através de uma oração do que poderia ter aprendido com muita leitura e especulação”</w:t>
      </w:r>
      <w:r>
        <w:rPr>
          <w:rStyle w:val="FootnoteReference"/>
          <w:rFonts w:eastAsia="Times New Roman" w:cs="Times New Roman" w:ascii="Times New Roman" w:hAnsi="Times New Roman"/>
        </w:rPr>
        <w:footnoteReference w:id="2"/>
      </w:r>
      <w:r>
        <w:rPr>
          <w:rFonts w:eastAsia="Times New Roman" w:cs="Times New Roman" w:ascii="Times New Roman" w:hAnsi="Times New Roman"/>
        </w:rPr>
        <w:t xml:space="preserve"> (tradução própria). Foi o Espírito de Deus que falou na Palavra de Deus, logo é preciso que ele aja para entendermos e aplicarmos a Palavra a nós mesmos. Então ore.</w:t>
      </w:r>
    </w:p>
    <w:p>
      <w:pPr>
        <w:pStyle w:val="LO-normal"/>
        <w:jc w:val="both"/>
        <w:rPr>
          <w:rFonts w:ascii="Times New Roman" w:hAnsi="Times New Roman" w:eastAsia="Times New Roman" w:cs="Times New Roman"/>
          <w:b/>
        </w:rPr>
      </w:pPr>
      <w:r>
        <w:rPr>
          <w:rFonts w:eastAsia="Times New Roman" w:cs="Times New Roman" w:ascii="Times New Roman" w:hAnsi="Times New Roman"/>
          <w:b/>
        </w:rPr>
      </w:r>
    </w:p>
    <w:p>
      <w:pPr>
        <w:pStyle w:val="LO-normal"/>
        <w:numPr>
          <w:ilvl w:val="0"/>
          <w:numId w:val="2"/>
        </w:numPr>
        <w:jc w:val="both"/>
        <w:rPr/>
      </w:pPr>
      <w:r>
        <w:rPr>
          <w:rFonts w:eastAsia="Times New Roman" w:cs="Times New Roman" w:ascii="Times New Roman" w:hAnsi="Times New Roman"/>
          <w:b/>
          <w:color w:val="000000"/>
        </w:rPr>
        <w:t xml:space="preserve">Examine </w:t>
      </w:r>
      <w:r>
        <w:rPr>
          <w:rFonts w:eastAsia="Times New Roman" w:cs="Times New Roman" w:ascii="Times New Roman" w:hAnsi="Times New Roman"/>
          <w:b/>
        </w:rPr>
        <w:t>o</w:t>
      </w:r>
      <w:r>
        <w:rPr>
          <w:rFonts w:eastAsia="Times New Roman" w:cs="Times New Roman" w:ascii="Times New Roman" w:hAnsi="Times New Roman"/>
          <w:b/>
          <w:color w:val="000000"/>
        </w:rPr>
        <w:t xml:space="preserve"> Context</w:t>
      </w:r>
      <w:r>
        <w:rPr>
          <w:rFonts w:eastAsia="Times New Roman" w:cs="Times New Roman" w:ascii="Times New Roman" w:hAnsi="Times New Roman"/>
          <w:b/>
        </w:rPr>
        <w:t>o</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Comece perguntando: “Em que contexto essa passagem está inserida?”. Leia o livro para conhecer o autor, o público e o propósito. Depois, ainda de modo mais específico, dedique-se a estudar o contexto imediato. O que vem antes? O que vem depois? Que palavras são repetidas? Em que estrutura essa passagem se encaixa e como esse encaixe acontece? Se a passagem é como uma peça de quebra-cabeça, o contexto é como o desenho do quebra-cabeça que vem na capa da caixa. É muito mais fácil encaixar a peça no quebra-cabeça quando você olha para o desenho dele. Examine o contexto.</w:t>
        <w:tab/>
        <w:tab/>
        <w:t xml:space="preserve"> </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2"/>
        </w:numPr>
        <w:jc w:val="both"/>
        <w:rPr/>
      </w:pPr>
      <w:r>
        <w:rPr>
          <w:rFonts w:eastAsia="Times New Roman" w:cs="Times New Roman" w:ascii="Times New Roman" w:hAnsi="Times New Roman"/>
          <w:b/>
        </w:rPr>
        <w:t>Deixe a Escritura Interpretar a Escritura</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 xml:space="preserve">A Bíblia é a melhor “cerca” para interpretarmos a Bíblia. Ela cria limites para que não sejamos levados a falsas doutrinas. Devemos deixar as passagens claras dominarem sobre as passagens obscuras. Isso é tão importante que vou repetir: </w:t>
      </w:r>
      <w:r>
        <w:rPr>
          <w:rFonts w:eastAsia="Times New Roman" w:cs="Times New Roman" w:ascii="Times New Roman" w:hAnsi="Times New Roman"/>
          <w:i/>
        </w:rPr>
        <w:t>deixe as passagens claras dominarem sobre as passagens obscuras</w:t>
      </w:r>
      <w:r>
        <w:rPr>
          <w:rFonts w:eastAsia="Times New Roman" w:cs="Times New Roman" w:ascii="Times New Roman" w:hAnsi="Times New Roman"/>
        </w:rPr>
        <w:t>. Essa é a chave para entender passagens difíceis.</w:t>
      </w:r>
    </w:p>
    <w:p>
      <w:pPr>
        <w:pStyle w:val="LO-normal"/>
        <w:ind w:firstLine="720"/>
        <w:jc w:val="both"/>
        <w:rPr/>
      </w:pPr>
      <w:r>
        <w:rPr>
          <w:rFonts w:eastAsia="Times New Roman" w:cs="Times New Roman" w:ascii="Times New Roman" w:hAnsi="Times New Roman"/>
          <w:i/>
        </w:rPr>
        <w:t xml:space="preserve">(1) Diagnostique a dificuldade. </w:t>
      </w:r>
      <w:r>
        <w:rPr>
          <w:rFonts w:eastAsia="Times New Roman" w:cs="Times New Roman" w:ascii="Times New Roman" w:hAnsi="Times New Roman"/>
        </w:rPr>
        <w:t>Faça a si mesmo a pergunta: “O que está me confundindo nesta passagem?”. Assim como os médicos, você precisa diagnosticar a dificuldade antes de tentar encontrar a solução.</w:t>
      </w:r>
    </w:p>
    <w:p>
      <w:pPr>
        <w:pStyle w:val="LO-normal"/>
        <w:ind w:firstLine="720"/>
        <w:jc w:val="both"/>
        <w:rPr/>
      </w:pPr>
      <w:r>
        <w:rPr>
          <w:rFonts w:eastAsia="Times New Roman" w:cs="Times New Roman" w:ascii="Times New Roman" w:hAnsi="Times New Roman"/>
          <w:i/>
        </w:rPr>
        <w:t xml:space="preserve">(2) Busque outras passagens relevantes para lidar com a questão. </w:t>
      </w:r>
      <w:r>
        <w:rPr>
          <w:rFonts w:eastAsia="Times New Roman" w:cs="Times New Roman" w:ascii="Times New Roman" w:hAnsi="Times New Roman"/>
        </w:rPr>
        <w:t>Agora, vá para outras passagens da Bíblia que são relevantes para tratar essa dificuldade. Comece pelo mesmo livro e, em seguida, vá para os outros. Uma das melhores maneiras de fazer isso é usar a ferramenta das referências cruzadas. Você pode encontrá-las no rodapé da sua Bíblia ou em um site bíblico online, como biblegateway.com.</w:t>
      </w:r>
    </w:p>
    <w:p>
      <w:pPr>
        <w:pStyle w:val="LO-normal"/>
        <w:ind w:firstLine="720"/>
        <w:jc w:val="both"/>
        <w:rPr/>
      </w:pPr>
      <w:r>
        <w:rPr>
          <w:rFonts w:eastAsia="Times New Roman" w:cs="Times New Roman" w:ascii="Times New Roman" w:hAnsi="Times New Roman"/>
          <w:i/>
        </w:rPr>
        <w:t xml:space="preserve">(3) Faça um resumo. </w:t>
      </w:r>
      <w:r>
        <w:rPr>
          <w:rFonts w:eastAsia="Times New Roman" w:cs="Times New Roman" w:ascii="Times New Roman" w:hAnsi="Times New Roman"/>
        </w:rPr>
        <w:t>Tente resumir a passagem que você está estudando junto com as outras passagens relevantes. Quais passagens são mais claras? Deixe que elas guiem o seu entendimento das passagens que são menos claras. Isso pode dar bastante trabalho. Não ache que você precisa ver todas as passagens que falam sobre um determinado assunto. Contudo, pegue algumas passagens semelhantes e veja como elas se encaixam. Deixe a Escritura interpretar a Escritura.</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rPr>
        <w:t>E, por último,</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2"/>
        </w:numPr>
        <w:jc w:val="both"/>
        <w:rPr/>
      </w:pPr>
      <w:r>
        <w:rPr>
          <w:rFonts w:eastAsia="Times New Roman" w:cs="Times New Roman" w:ascii="Times New Roman" w:hAnsi="Times New Roman"/>
          <w:b/>
        </w:rPr>
        <w:t>Peça Ajuda</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Você precisa de ajuda! Deus nos criou para precisarmos uns dos outros. Ele estabeleceu a igreja para que não sejamos suficientes em nós mesmos, mas precisemos dos dons uns dos outros. Então, vá a um irmão ou irmã em Cristo e pergunte: “Você pode me ajudar a entender esta passagem? Eu estou tendo problemas.” Ou: “Eu acho que é isso que esta passagem diz. Você poderia me dizer o que você pensa?”. Este também é o momento no qual as bíblias de estudo e os comentários podem ajudar. De certa forma, eles são como cristãos piedosos opinando e instruindo na forma escrita. Em vez de ouvir outros irmãos pessoalmente, você os está ouvindo enquanto lê. Busque ajuda.</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Então, esses são os quatro princípios para estudar passagens difíceis: ore, examine o contexto, deixe a Escritura interpretar a Escritura e peça ajuda. Alguma pergunta antes de aplicarmos esses princípios a uma passagem das Escrituras?</w:t>
      </w:r>
    </w:p>
    <w:p>
      <w:pPr>
        <w:pStyle w:val="LO-normal"/>
        <w:ind w:firstLine="720"/>
        <w:jc w:val="both"/>
        <w:rPr/>
      </w:pPr>
      <w:r>
        <w:rPr>
          <w:rFonts w:eastAsia="Times New Roman" w:cs="Times New Roman" w:ascii="Times New Roman" w:hAnsi="Times New Roman"/>
        </w:rPr>
        <w:t xml:space="preserve">Agora, vamos colocar esses princípios em prática. </w:t>
      </w:r>
      <w:r>
        <w:rPr>
          <w:rFonts w:eastAsia="Times New Roman" w:cs="Times New Roman" w:ascii="Times New Roman" w:hAnsi="Times New Roman"/>
        </w:rPr>
        <w:t>Vejam</w:t>
      </w:r>
      <w:r>
        <w:rPr>
          <w:rFonts w:eastAsia="Times New Roman" w:cs="Times New Roman" w:ascii="Times New Roman" w:hAnsi="Times New Roman"/>
        </w:rPr>
        <w:t xml:space="preserve"> comigo o texto de Mateus 12 que está na parte de dentro da folha de vocês.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b/>
        </w:rPr>
        <w:t>Vendo um exemplo de uma passagem difícil: Mateus 12.31-32</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rPr>
        <w:t>“</w:t>
      </w:r>
      <w:r>
        <w:rPr>
          <w:rFonts w:eastAsia="Times New Roman" w:cs="Times New Roman" w:ascii="Times New Roman" w:hAnsi="Times New Roman"/>
          <w:highlight w:val="white"/>
        </w:rPr>
        <w:t>Por isso, digo a vocês que todo pecado e blasfêmia serão perdoados aos homens; mas a blasfêmia contra o Espírito não será perdoada. Se alguém disser alguma palavra contra o Filho do Homem, isso lhe será perdoado; mas, se alguém falar contra o Espírito Santo, isso não lhe será perdoado, nem neste mundo nem no porvir.</w:t>
      </w:r>
      <w:r>
        <w:rPr>
          <w:rFonts w:eastAsia="Times New Roman" w:cs="Times New Roman" w:ascii="Times New Roman" w:hAnsi="Times New Roman"/>
        </w:rPr>
        <w:t>”</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rPr>
        <w:t>Que perguntas vêm à sua mente ao ler esta passagem?</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1"/>
        </w:numPr>
        <w:jc w:val="both"/>
        <w:rPr/>
      </w:pPr>
      <w:r>
        <w:rPr>
          <w:rFonts w:eastAsia="Times New Roman" w:cs="Times New Roman" w:ascii="Times New Roman" w:hAnsi="Times New Roman"/>
          <w:b/>
        </w:rPr>
        <w:t>Ore</w:t>
      </w:r>
    </w:p>
    <w:p>
      <w:pPr>
        <w:pStyle w:val="LO-normal"/>
        <w:ind w:firstLine="720"/>
        <w:jc w:val="both"/>
        <w:rPr/>
      </w:pPr>
      <w:r>
        <w:rPr>
          <w:rFonts w:eastAsia="Times New Roman" w:cs="Times New Roman" w:ascii="Times New Roman" w:hAnsi="Times New Roman"/>
        </w:rPr>
        <w:t>[Professor, ore brevemente. Um exemplo de oração: “Pai, viemos até ti e pedimos que abras nossos olhos para entendermos a tua Palavra. Somos mendigos diante de ti. Então, por favor, nos ajude. Alimente-nos com a tua Palavra. Em nome de Jesus, amém”.]</w:t>
      </w:r>
    </w:p>
    <w:p>
      <w:pPr>
        <w:pStyle w:val="LO-normal"/>
        <w:jc w:val="both"/>
        <w:rPr>
          <w:rFonts w:ascii="Times New Roman" w:hAnsi="Times New Roman" w:eastAsia="Times New Roman" w:cs="Times New Roman"/>
          <w:b/>
        </w:rPr>
      </w:pPr>
      <w:r>
        <w:rPr>
          <w:rFonts w:eastAsia="Times New Roman" w:cs="Times New Roman" w:ascii="Times New Roman" w:hAnsi="Times New Roman"/>
          <w:b/>
        </w:rPr>
      </w:r>
    </w:p>
    <w:p>
      <w:pPr>
        <w:pStyle w:val="LO-normal"/>
        <w:numPr>
          <w:ilvl w:val="0"/>
          <w:numId w:val="1"/>
        </w:numPr>
        <w:jc w:val="both"/>
        <w:rPr/>
      </w:pPr>
      <w:r>
        <w:rPr>
          <w:rFonts w:eastAsia="Times New Roman" w:cs="Times New Roman" w:ascii="Times New Roman" w:hAnsi="Times New Roman"/>
          <w:b/>
          <w:color w:val="000000"/>
        </w:rPr>
        <w:t xml:space="preserve">Examine </w:t>
      </w:r>
      <w:r>
        <w:rPr>
          <w:rFonts w:eastAsia="Times New Roman" w:cs="Times New Roman" w:ascii="Times New Roman" w:hAnsi="Times New Roman"/>
          <w:b/>
        </w:rPr>
        <w:t>o</w:t>
      </w:r>
      <w:r>
        <w:rPr>
          <w:rFonts w:eastAsia="Times New Roman" w:cs="Times New Roman" w:ascii="Times New Roman" w:hAnsi="Times New Roman"/>
          <w:b/>
          <w:color w:val="000000"/>
        </w:rPr>
        <w:t xml:space="preserve"> contexto</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 xml:space="preserve">Qual é o contexto maior? Do que o livro de Mateus trata? </w:t>
      </w:r>
      <w:r>
        <w:rPr>
          <w:rFonts w:eastAsia="Times New Roman" w:cs="Times New Roman" w:ascii="Times New Roman" w:hAnsi="Times New Roman"/>
          <w:i/>
        </w:rPr>
        <w:t>[Resposta: o livro de Mateus é um Evangelho que foi escrito para nos mostrar o ministério de Jesus a fim de que pudéssemos saber que ele é o Messias. Ele veio para, através de sua morte e ressurreição, salvar Israel dos pecados deles.]</w:t>
      </w:r>
    </w:p>
    <w:p>
      <w:pPr>
        <w:pStyle w:val="LO-normal"/>
        <w:ind w:firstLine="720"/>
        <w:jc w:val="both"/>
        <w:rPr/>
      </w:pPr>
      <w:r>
        <w:rPr>
          <w:rFonts w:eastAsia="Times New Roman" w:cs="Times New Roman" w:ascii="Times New Roman" w:hAnsi="Times New Roman"/>
        </w:rPr>
        <w:t xml:space="preserve">Qual é o contexto imediato? </w:t>
      </w:r>
      <w:r>
        <w:rPr>
          <w:rFonts w:eastAsia="Times New Roman" w:cs="Times New Roman" w:ascii="Times New Roman" w:hAnsi="Times New Roman"/>
          <w:i/>
        </w:rPr>
        <w:t>[Resposta: Os fariseus estão alegando que Jesus expulsa demônios por Satanás e seu reino. No entanto, Jesus diz que ele expulsa demônios pelo Espírito de Deus e seu reino. Jesus começa o v. 31 com “Por isso”, mostrando-nos que seu ensino sobre a blasfêmia contra o Espírito Santo se refere aos fariseus. Isso nos ajuda a entender que Jesus está falando sobre uma situação particular e pessoas específicas que estão blasfemando contra o Espírito Santo: os fariseus que afirmam que as obras de Jesus são de Satanás.]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1"/>
        </w:numPr>
        <w:jc w:val="both"/>
        <w:rPr/>
      </w:pPr>
      <w:r>
        <w:rPr>
          <w:rFonts w:eastAsia="Times New Roman" w:cs="Times New Roman" w:ascii="Times New Roman" w:hAnsi="Times New Roman"/>
          <w:b/>
        </w:rPr>
        <w:t>Deixe a Escritura Interpretar a Escritura</w:t>
      </w:r>
    </w:p>
    <w:p>
      <w:pPr>
        <w:pStyle w:val="LO-normal"/>
        <w:ind w:firstLine="720"/>
        <w:jc w:val="both"/>
        <w:rPr>
          <w:rFonts w:ascii="Times New Roman" w:hAnsi="Times New Roman" w:eastAsia="Times New Roman" w:cs="Times New Roman"/>
          <w:i/>
          <w:i/>
        </w:rPr>
      </w:pPr>
      <w:r>
        <w:rPr>
          <w:rFonts w:eastAsia="Times New Roman" w:cs="Times New Roman" w:ascii="Times New Roman" w:hAnsi="Times New Roman"/>
          <w:i/>
        </w:rPr>
      </w:r>
    </w:p>
    <w:p>
      <w:pPr>
        <w:pStyle w:val="LO-normal"/>
        <w:ind w:firstLine="720"/>
        <w:jc w:val="both"/>
        <w:rPr/>
      </w:pPr>
      <w:r>
        <w:rPr>
          <w:rFonts w:eastAsia="Times New Roman" w:cs="Times New Roman" w:ascii="Times New Roman" w:hAnsi="Times New Roman"/>
          <w:i/>
        </w:rPr>
        <w:t>Primeiro, vamos diagnosticar a dificuldade.</w:t>
      </w:r>
      <w:r>
        <w:rPr>
          <w:rFonts w:eastAsia="Times New Roman" w:cs="Times New Roman" w:ascii="Times New Roman" w:hAnsi="Times New Roman"/>
        </w:rPr>
        <w:t xml:space="preserve"> Qual dificuldade estamos tentando resolver nesses versículos? </w:t>
      </w:r>
      <w:r>
        <w:rPr>
          <w:rFonts w:eastAsia="Times New Roman" w:cs="Times New Roman" w:ascii="Times New Roman" w:hAnsi="Times New Roman"/>
          <w:i/>
        </w:rPr>
        <w:t>[Resposta: O que é a blasfêmia contra o Espírito Santo e como ela se aplica hoje? E, por que ela é pior do que blasfemar contra Jesus, o Filho do Homem?]</w:t>
      </w:r>
    </w:p>
    <w:p>
      <w:pPr>
        <w:pStyle w:val="LO-normal"/>
        <w:ind w:firstLine="720"/>
        <w:jc w:val="both"/>
        <w:rPr/>
      </w:pPr>
      <w:r>
        <w:rPr>
          <w:rFonts w:eastAsia="Times New Roman" w:cs="Times New Roman" w:ascii="Times New Roman" w:hAnsi="Times New Roman"/>
        </w:rPr>
        <w:t xml:space="preserve">Segundo, vamos </w:t>
      </w:r>
      <w:r>
        <w:rPr>
          <w:rFonts w:eastAsia="Times New Roman" w:cs="Times New Roman" w:ascii="Times New Roman" w:hAnsi="Times New Roman"/>
          <w:i/>
        </w:rPr>
        <w:t>encontrar passagens relevantes</w:t>
      </w:r>
      <w:r>
        <w:rPr>
          <w:rFonts w:eastAsia="Times New Roman" w:cs="Times New Roman" w:ascii="Times New Roman" w:hAnsi="Times New Roman"/>
        </w:rPr>
        <w:t>. Por uma questão de tempo, eu já vou lhes dar algumas passagens. Começando com o livro de Mateus, lembrem-se dos ouvintes imediatos de Jesus. Jesus está falando especificamente sobre os fariseus que afirmavam que seu ministério era de Satanás. Em Mateus 23, Jesus chama esses fariseus de hipócritas, guias cegos, gananciosos, autoindulgentes, sem lei e assassinos de profetas.</w:t>
      </w:r>
    </w:p>
    <w:p>
      <w:pPr>
        <w:pStyle w:val="LO-normal"/>
        <w:jc w:val="both"/>
        <w:rPr/>
      </w:pPr>
      <w:r>
        <w:rPr>
          <w:rFonts w:eastAsia="Times New Roman" w:cs="Times New Roman" w:ascii="Times New Roman" w:hAnsi="Times New Roman"/>
        </w:rPr>
        <w:t xml:space="preserve"> </w:t>
      </w:r>
      <w:r>
        <w:rPr>
          <w:rFonts w:eastAsia="Times New Roman" w:cs="Times New Roman" w:ascii="Times New Roman" w:hAnsi="Times New Roman"/>
        </w:rPr>
        <w:tab/>
        <w:t xml:space="preserve">Agora, vamos ver passagens de outros livros da Bíblia. Em Marcos 3.29 e Lucas 12.10, Jesus fala sobre a blasfêmia contra o Espírito Santo. Neste caso, Mateus é, na verdade, o Evangelho mais claro sobre o que é a blasfêmia do Espírito Santo, então não vamos passar mais tempo em Marcos e Lucas hoje. Entretanto, talvez a melhor passagem para entendermos o que Jesus </w:t>
      </w:r>
      <w:r>
        <w:rPr>
          <w:rFonts w:eastAsia="Times New Roman" w:cs="Times New Roman" w:ascii="Times New Roman" w:hAnsi="Times New Roman"/>
          <w:i/>
          <w:iCs/>
        </w:rPr>
        <w:t>não</w:t>
      </w:r>
      <w:r>
        <w:rPr>
          <w:rFonts w:eastAsia="Times New Roman" w:cs="Times New Roman" w:ascii="Times New Roman" w:hAnsi="Times New Roman"/>
        </w:rPr>
        <w:t xml:space="preserve"> queria dizer com blasfêmia contra o Espírito Santo seja 1 Timóteo 1.12-16. Em 1 Timóteo 1.13, Paulo diz: “</w:t>
      </w:r>
      <w:r>
        <w:rPr>
          <w:rFonts w:eastAsia="Times New Roman" w:cs="Times New Roman" w:ascii="Times New Roman" w:hAnsi="Times New Roman"/>
          <w:highlight w:val="white"/>
        </w:rPr>
        <w:t xml:space="preserve">a mim, que, no passado, era </w:t>
      </w:r>
      <w:r>
        <w:rPr>
          <w:rFonts w:eastAsia="Times New Roman" w:cs="Times New Roman" w:ascii="Times New Roman" w:hAnsi="Times New Roman"/>
          <w:i/>
          <w:highlight w:val="white"/>
        </w:rPr>
        <w:t>blasfemo</w:t>
      </w:r>
      <w:r>
        <w:rPr>
          <w:rFonts w:eastAsia="Times New Roman" w:cs="Times New Roman" w:ascii="Times New Roman" w:hAnsi="Times New Roman"/>
          <w:highlight w:val="white"/>
        </w:rPr>
        <w:t xml:space="preserve">, perseguidor e insolente. Mas </w:t>
      </w:r>
      <w:r>
        <w:rPr>
          <w:rFonts w:eastAsia="Times New Roman" w:cs="Times New Roman" w:ascii="Times New Roman" w:hAnsi="Times New Roman"/>
          <w:i/>
          <w:highlight w:val="white"/>
        </w:rPr>
        <w:t>alcancei misericórdia</w:t>
      </w:r>
      <w:r>
        <w:rPr>
          <w:rFonts w:eastAsia="Times New Roman" w:cs="Times New Roman" w:ascii="Times New Roman" w:hAnsi="Times New Roman"/>
          <w:highlight w:val="white"/>
        </w:rPr>
        <w:t>, pois fiz isso na ignorância, na incredulidade</w:t>
      </w:r>
      <w:r>
        <w:rPr>
          <w:rFonts w:eastAsia="Times New Roman" w:cs="Times New Roman" w:ascii="Times New Roman" w:hAnsi="Times New Roman"/>
        </w:rPr>
        <w:t>” (grifo do autor). Esta passagem é crucial para entender Mateus 12. Se alguém poderia ter sido acusado de blasfêmia contra o Espírito Santo, era Paulo! PORÉM, ele recebeu misericórdia.</w:t>
      </w:r>
    </w:p>
    <w:p>
      <w:pPr>
        <w:pStyle w:val="LO-normal"/>
        <w:ind w:firstLine="720"/>
        <w:jc w:val="both"/>
        <w:rPr/>
      </w:pPr>
      <w:r>
        <w:rPr>
          <w:rFonts w:eastAsia="Times New Roman" w:cs="Times New Roman" w:ascii="Times New Roman" w:hAnsi="Times New Roman"/>
        </w:rPr>
        <w:t xml:space="preserve">O próximo passo é </w:t>
      </w:r>
      <w:r>
        <w:rPr>
          <w:rFonts w:eastAsia="Times New Roman" w:cs="Times New Roman" w:ascii="Times New Roman" w:hAnsi="Times New Roman"/>
          <w:i/>
        </w:rPr>
        <w:t>resumirmos</w:t>
      </w:r>
      <w:r>
        <w:rPr>
          <w:rFonts w:eastAsia="Times New Roman" w:cs="Times New Roman" w:ascii="Times New Roman" w:hAnsi="Times New Roman"/>
        </w:rPr>
        <w:t xml:space="preserve"> essas passagens. À luz da misericórdia de Deus concedida a Paulo, o que essa passagem </w:t>
      </w:r>
      <w:r>
        <w:rPr>
          <w:rFonts w:eastAsia="Times New Roman" w:cs="Times New Roman" w:ascii="Times New Roman" w:hAnsi="Times New Roman"/>
          <w:i/>
        </w:rPr>
        <w:t>não</w:t>
      </w:r>
      <w:r>
        <w:rPr>
          <w:rFonts w:eastAsia="Times New Roman" w:cs="Times New Roman" w:ascii="Times New Roman" w:hAnsi="Times New Roman"/>
        </w:rPr>
        <w:t xml:space="preserve"> significa? </w:t>
      </w:r>
      <w:r>
        <w:rPr>
          <w:rFonts w:eastAsia="Times New Roman" w:cs="Times New Roman" w:ascii="Times New Roman" w:hAnsi="Times New Roman"/>
          <w:i/>
        </w:rPr>
        <w:t>[Resposta: a blasfêmia contra o Espírito Santo não pode ser aplicada àqueles que se arrependem e creem em Jesus. Se você é um cristão, você não cometeu a blasfêmia do Espírito Santo!]</w:t>
      </w:r>
    </w:p>
    <w:p>
      <w:pPr>
        <w:pStyle w:val="LO-normal"/>
        <w:ind w:firstLine="720"/>
        <w:jc w:val="both"/>
        <w:rPr/>
      </w:pPr>
      <w:r>
        <w:rPr>
          <w:rFonts w:eastAsia="Times New Roman" w:cs="Times New Roman" w:ascii="Times New Roman" w:hAnsi="Times New Roman"/>
        </w:rPr>
        <w:t xml:space="preserve">Então, o que é a blasfêmia contra o Espírito Santo? </w:t>
      </w:r>
      <w:r>
        <w:rPr>
          <w:rFonts w:eastAsia="Times New Roman" w:cs="Times New Roman" w:ascii="Times New Roman" w:hAnsi="Times New Roman"/>
          <w:i/>
        </w:rPr>
        <w:t>[Resposta: À luz do contexto dos fariseus no Evangelho de Mateus, aplica-se àqueles que vivem em oposição impenitente, obstinada e contínua à obra do Espírito Santo por meio de Jesus. Em outras palavras, uma pessoa que fala algo apenas contra Jesus (como Paulo) não blasfemou contra o Espírito Santo. Mas uma pessoa que se endurece contra o Espírito Santo e é impenitente (os fariseus em Mateus 12) blasfemou contra o Espírito Santo. Esta é uma pessoa que nunca se arrepende e crê em Jesus. A blasfêmia contra o Filho do Homem é temporária, enquanto na blasfêmia contra o Espírito Santo não há arrependimento.]</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1"/>
        </w:numPr>
        <w:jc w:val="both"/>
        <w:rPr/>
      </w:pPr>
      <w:r>
        <w:rPr>
          <w:rFonts w:eastAsia="Times New Roman" w:cs="Times New Roman" w:ascii="Times New Roman" w:hAnsi="Times New Roman"/>
          <w:b/>
        </w:rPr>
        <w:t>Peça Ajuda</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Então, o que vocês acham? Alguma coisa que gostariam de acrescentar ao que eu já disse? [Ouça algumas respostas.]</w:t>
      </w:r>
    </w:p>
    <w:p>
      <w:pPr>
        <w:pStyle w:val="LO-normal"/>
        <w:ind w:firstLine="720"/>
        <w:jc w:val="both"/>
        <w:rPr/>
      </w:pPr>
      <w:r>
        <w:rPr>
          <w:rFonts w:eastAsia="Times New Roman" w:cs="Times New Roman" w:ascii="Times New Roman" w:hAnsi="Times New Roman"/>
        </w:rPr>
        <w:t xml:space="preserve">A Bíblia de Estudo ESV, em seus comentários sobre a blasfêmia contra o Espírito Santo em Lucas 12, resume bem </w:t>
      </w:r>
      <w:r>
        <w:rPr>
          <w:rFonts w:eastAsia="Times New Roman" w:cs="Times New Roman" w:ascii="Times New Roman" w:hAnsi="Times New Roman"/>
        </w:rPr>
        <w:t>isso</w:t>
      </w:r>
      <w:r>
        <w:rPr>
          <w:rFonts w:eastAsia="Times New Roman" w:cs="Times New Roman" w:ascii="Times New Roman" w:hAnsi="Times New Roman"/>
        </w:rPr>
        <w:t>. Ela chama a blasfêmia do Filho do Homem de “palavras desrespeitosas proferidas de modo precipitado contra Jesus”. Em seguida, ela descreve a blasfêmia contra o Espírito Santo como “a resistência persistente e impenitente contra a obra do Espírito Santo e sua mensagem a respeito de Jesus”. Ela termina com uma nota encorajadora: “Os cristãos, muitas vezes, se preocupam que eles possam ter cometido esse pecado, mas essa preocupação já é em si uma evidência de uma abertura à obra do Espírito”.</w:t>
      </w:r>
      <w:r>
        <w:rPr>
          <w:rStyle w:val="FootnoteReference"/>
          <w:rFonts w:eastAsia="Times New Roman" w:cs="Times New Roman" w:ascii="Times New Roman" w:hAnsi="Times New Roman"/>
        </w:rPr>
        <w:footnoteReference w:id="3"/>
      </w:r>
      <w:r>
        <w:rPr>
          <w:rFonts w:eastAsia="Times New Roman" w:cs="Times New Roman" w:ascii="Times New Roman" w:hAnsi="Times New Roman"/>
        </w:rPr>
        <w:t xml:space="preserve"> Amém!</w:t>
      </w:r>
    </w:p>
    <w:p>
      <w:pPr>
        <w:pStyle w:val="LO-normal"/>
        <w:ind w:firstLine="720"/>
        <w:jc w:val="both"/>
        <w:rPr/>
      </w:pPr>
      <w:r>
        <w:rPr>
          <w:rFonts w:eastAsia="Times New Roman" w:cs="Times New Roman" w:ascii="Times New Roman" w:hAnsi="Times New Roman"/>
        </w:rPr>
        <w:t>Alguma pergunta ou comentário sobre o processo de estudar passagens difíceis?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b/>
        </w:rPr>
        <w:t>Estudando passagens muito conhecidas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Pensem agora em passagens muito conhecidas da Bíblia. Alguém pode citar alguma? Por que elas são tão conhecidas?</w:t>
      </w:r>
    </w:p>
    <w:p>
      <w:pPr>
        <w:pStyle w:val="LO-normal"/>
        <w:ind w:firstLine="720"/>
        <w:jc w:val="both"/>
        <w:rPr/>
      </w:pPr>
      <w:r>
        <w:rPr>
          <w:rFonts w:eastAsia="Times New Roman" w:cs="Times New Roman" w:ascii="Times New Roman" w:hAnsi="Times New Roman"/>
        </w:rPr>
        <w:t>O perigo de estudarmos passagens difíceis é ficarmos confusos. No entanto, o de estudarmos passagens muito familiares é que já vamos para o texto com muitas preconcepções. As preconcepções (ideias já “prontas”) matam nosso estudo da Bíblia. Elas podem nos levar a estudos bíblicos pobres e infrutíferos, ou pior ainda, a uma distorção do que a Bíblia realmente diz.</w:t>
      </w:r>
    </w:p>
    <w:p>
      <w:pPr>
        <w:pStyle w:val="LO-normal"/>
        <w:jc w:val="both"/>
        <w:rPr/>
      </w:pPr>
      <w:r>
        <w:rPr>
          <w:rFonts w:eastAsia="Times New Roman" w:cs="Times New Roman" w:ascii="Times New Roman" w:hAnsi="Times New Roman"/>
        </w:rPr>
        <w:tab/>
        <w:t xml:space="preserve">Passagens familiares são bem conhecidas por boas razões. Quero deixar isso bem claro. Não estou dizendo que a familiaridade é uma coisa ruim. É bom estar familiarizado com a Bíblia. </w:t>
      </w:r>
    </w:p>
    <w:p>
      <w:pPr>
        <w:pStyle w:val="LO-normal"/>
        <w:jc w:val="both"/>
        <w:rPr/>
      </w:pPr>
      <w:r>
        <w:rPr>
          <w:rFonts w:eastAsia="Times New Roman" w:cs="Times New Roman" w:ascii="Times New Roman" w:hAnsi="Times New Roman"/>
        </w:rPr>
        <w:tab/>
        <w:t>Aqui seguem cinco princípios que nos impedem de ir para os textos bíblicos muito conhecidos com ideias já prontas e que não ajudam:</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3"/>
        </w:numPr>
        <w:jc w:val="both"/>
        <w:rPr/>
      </w:pPr>
      <w:r>
        <w:rPr>
          <w:rFonts w:eastAsia="Times New Roman" w:cs="Times New Roman" w:ascii="Times New Roman" w:hAnsi="Times New Roman"/>
          <w:b/>
        </w:rPr>
        <w:t>Ore</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Mais uma vez, o primeiro passo que precisamos dar ao estudar a Bíblia é a oração. Passagens bem conhecidas podem se tornar monótonas, não porque elas sejam monótonas, mas porque nossos corações são monótonos. Então, como amolecemos um coração que está ficando duro? Orando.</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3"/>
        </w:numPr>
        <w:jc w:val="both"/>
        <w:rPr/>
      </w:pPr>
      <w:r>
        <w:rPr>
          <w:rFonts w:eastAsia="Times New Roman" w:cs="Times New Roman" w:ascii="Times New Roman" w:hAnsi="Times New Roman"/>
          <w:b/>
        </w:rPr>
        <w:t>Não chegue já pensando que conhece o texto, faça perguntas</w:t>
      </w:r>
    </w:p>
    <w:p>
      <w:pPr>
        <w:pStyle w:val="LO-normal"/>
        <w:jc w:val="both"/>
        <w:rPr>
          <w:rFonts w:ascii="Times New Roman" w:hAnsi="Times New Roman" w:eastAsia="Times New Roman" w:cs="Times New Roman"/>
          <w:b/>
          <w:color w:val="000000"/>
        </w:rPr>
      </w:pPr>
      <w:r>
        <w:rPr>
          <w:rFonts w:eastAsia="Times New Roman" w:cs="Times New Roman" w:ascii="Times New Roman" w:hAnsi="Times New Roman"/>
          <w:b/>
          <w:color w:val="000000"/>
        </w:rPr>
      </w:r>
    </w:p>
    <w:p>
      <w:pPr>
        <w:pStyle w:val="LO-normal"/>
        <w:ind w:firstLine="720"/>
        <w:jc w:val="both"/>
        <w:rPr/>
      </w:pPr>
      <w:r>
        <w:rPr>
          <w:rFonts w:eastAsia="Times New Roman" w:cs="Times New Roman" w:ascii="Times New Roman" w:hAnsi="Times New Roman"/>
        </w:rPr>
        <w:t>“</w:t>
      </w:r>
      <w:r>
        <w:rPr>
          <w:rFonts w:eastAsia="Times New Roman" w:cs="Times New Roman" w:ascii="Times New Roman" w:hAnsi="Times New Roman"/>
        </w:rPr>
        <w:t>Não pense que já sabe, pergunte!” é uma frase que é frequentemente usada para aconselhar pessoas em meio a conflitos. Os melhores intérpretes são aqueles que fazem mais perguntas. Perguntas como as que fizemos quando estudamos as passagens difíceis. Qual é o contexto? Qual é a estrutura da passagem? O que as palavras significam? Como ela se compara ou contrasta com outras passagens da Bíblia? Como se aplica a mim? Trate cada passagem da Bíblia como se fosse a primeira vez que você a lê. “Não pense que já sabe, pergunte!”. Depois, tente responder suas perguntas sozinho. Dê sua melhor resposta antes de recorrer a um comentário ou outra ferramenta de estudo.</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3"/>
        </w:numPr>
        <w:jc w:val="both"/>
        <w:rPr/>
      </w:pPr>
      <w:r>
        <w:rPr>
          <w:rFonts w:eastAsia="Times New Roman" w:cs="Times New Roman" w:ascii="Times New Roman" w:hAnsi="Times New Roman"/>
          <w:b/>
        </w:rPr>
        <w:t>Procure surpresas</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 xml:space="preserve">As pessoas quase sempre ficam acomodadas com ideias prontas justamente quando param de se deixar surpreender pela Palavra de Deus. Uma surpresa é algo que é dito ou feito que vai contra nossas expectativas. Então, outra maneira de procurar surpresas na Bíblia é fazer a pergunta: “O que eu já estou </w:t>
      </w:r>
      <w:r>
        <w:rPr>
          <w:rFonts w:eastAsia="Times New Roman" w:cs="Times New Roman" w:ascii="Times New Roman" w:hAnsi="Times New Roman"/>
          <w:i/>
        </w:rPr>
        <w:t>esperando</w:t>
      </w:r>
      <w:r>
        <w:rPr>
          <w:rFonts w:eastAsia="Times New Roman" w:cs="Times New Roman" w:ascii="Times New Roman" w:hAnsi="Times New Roman"/>
        </w:rPr>
        <w:t xml:space="preserve"> que Deus diga aqui?”</w:t>
      </w:r>
    </w:p>
    <w:p>
      <w:pPr>
        <w:pStyle w:val="LO-normal"/>
        <w:ind w:firstLine="720"/>
        <w:jc w:val="both"/>
        <w:rPr/>
      </w:pPr>
      <w:r>
        <w:rPr>
          <w:rFonts w:eastAsia="Times New Roman" w:cs="Times New Roman" w:ascii="Times New Roman" w:hAnsi="Times New Roman"/>
        </w:rPr>
        <w:t>Examine suas expectativas. Como essa passagem desafia ou traz clareza à forma como você vê Deus, a si mesmo, a cultura, o mundo, etc.? No fundo de toda grande doutrina cristã encontra-se algum paradoxo: a trindade, a encarnação, a cruz. Todos esses são paradoxos – ou, em outras palavras, surpresas. Como Deus pode ser três em um? Como Deus pode se tornar um homem? Como pode o Deus-Homem morrer pelos pecadores? Procure surpresas.</w:t>
      </w:r>
    </w:p>
    <w:p>
      <w:pPr>
        <w:pStyle w:val="LO-normal"/>
        <w:jc w:val="both"/>
        <w:rPr>
          <w:rFonts w:ascii="Times New Roman" w:hAnsi="Times New Roman" w:eastAsia="Times New Roman" w:cs="Times New Roman"/>
          <w:b/>
        </w:rPr>
      </w:pPr>
      <w:r>
        <w:rPr>
          <w:rFonts w:eastAsia="Times New Roman" w:cs="Times New Roman" w:ascii="Times New Roman" w:hAnsi="Times New Roman"/>
          <w:b/>
        </w:rPr>
      </w:r>
    </w:p>
    <w:p>
      <w:pPr>
        <w:pStyle w:val="LO-normal"/>
        <w:numPr>
          <w:ilvl w:val="0"/>
          <w:numId w:val="3"/>
        </w:numPr>
        <w:jc w:val="both"/>
        <w:rPr/>
      </w:pPr>
      <w:r>
        <w:rPr>
          <w:rFonts w:eastAsia="Times New Roman" w:cs="Times New Roman" w:ascii="Times New Roman" w:hAnsi="Times New Roman"/>
          <w:b/>
        </w:rPr>
        <w:t>Medite</w:t>
      </w:r>
    </w:p>
    <w:p>
      <w:pPr>
        <w:pStyle w:val="LO-normal"/>
        <w:jc w:val="both"/>
        <w:rPr/>
      </w:pPr>
      <w:r>
        <w:rPr/>
      </w:r>
    </w:p>
    <w:p>
      <w:pPr>
        <w:pStyle w:val="LO-normal"/>
        <w:jc w:val="both"/>
        <w:rPr/>
      </w:pPr>
      <w:bookmarkStart w:id="0" w:name="_gjdgxs"/>
      <w:bookmarkEnd w:id="0"/>
      <w:r>
        <w:rPr>
          <w:rFonts w:eastAsia="Times New Roman" w:cs="Times New Roman" w:ascii="Times New Roman" w:hAnsi="Times New Roman"/>
        </w:rPr>
        <w:tab/>
        <w:t>O pastor puritano Thomas Watson disse: “A razão pela qual nos tornamos tão frios ao ler a Palavra é porque não nos aquecemos no fogo da meditação”.</w:t>
      </w:r>
      <w:r>
        <w:rPr>
          <w:rStyle w:val="FootnoteReference"/>
          <w:rFonts w:eastAsia="Times New Roman" w:cs="Times New Roman" w:ascii="Times New Roman" w:hAnsi="Times New Roman"/>
        </w:rPr>
        <w:footnoteReference w:id="4"/>
      </w:r>
      <w:r>
        <w:rPr>
          <w:rFonts w:eastAsia="Times New Roman" w:cs="Times New Roman" w:ascii="Times New Roman" w:hAnsi="Times New Roman"/>
        </w:rPr>
        <w:t xml:space="preserve"> Para evitarmos uma reação fria a passagens já familiares, devemos meditar nelas. Uma boa definição de meditação vem do livro de Donald Whitney, </w:t>
      </w:r>
      <w:r>
        <w:rPr>
          <w:rFonts w:eastAsia="Times New Roman" w:cs="Times New Roman" w:ascii="Times New Roman" w:hAnsi="Times New Roman"/>
          <w:i/>
        </w:rPr>
        <w:t>Disciplinas Espirituais para a Vida Cristã</w:t>
      </w:r>
      <w:r>
        <w:rPr>
          <w:rFonts w:eastAsia="Times New Roman" w:cs="Times New Roman" w:ascii="Times New Roman" w:hAnsi="Times New Roman"/>
        </w:rPr>
        <w:t>. Ele diz que a meditação é “pensar profundamente em verdades e realidades espirituais reveladas na Escritura com o propósito de compreensão, aplicação e oração”.</w:t>
      </w:r>
      <w:r>
        <w:rPr>
          <w:rStyle w:val="FootnoteReference"/>
          <w:rFonts w:eastAsia="Times New Roman" w:cs="Times New Roman" w:ascii="Times New Roman" w:hAnsi="Times New Roman"/>
        </w:rPr>
        <w:footnoteReference w:id="5"/>
      </w:r>
    </w:p>
    <w:p>
      <w:pPr>
        <w:pStyle w:val="LO-normal"/>
        <w:ind w:firstLine="720"/>
        <w:jc w:val="both"/>
        <w:rPr/>
      </w:pPr>
      <w:r>
        <w:rPr>
          <w:rFonts w:eastAsia="Times New Roman" w:cs="Times New Roman" w:ascii="Times New Roman" w:hAnsi="Times New Roman"/>
        </w:rPr>
        <w:t xml:space="preserve">A oração é fundamental para a meditação. Quando você </w:t>
      </w:r>
      <w:r>
        <w:rPr>
          <w:rFonts w:eastAsia="Times New Roman" w:cs="Times New Roman" w:ascii="Times New Roman" w:hAnsi="Times New Roman"/>
        </w:rPr>
        <w:t xml:space="preserve">usa </w:t>
      </w:r>
      <w:r>
        <w:rPr>
          <w:rFonts w:eastAsia="Times New Roman" w:cs="Times New Roman" w:ascii="Times New Roman" w:hAnsi="Times New Roman"/>
        </w:rPr>
        <w:t xml:space="preserve">uma passagem </w:t>
      </w:r>
      <w:r>
        <w:rPr>
          <w:rFonts w:eastAsia="Times New Roman" w:cs="Times New Roman" w:ascii="Times New Roman" w:hAnsi="Times New Roman"/>
        </w:rPr>
        <w:t>para orar</w:t>
      </w:r>
      <w:r>
        <w:rPr>
          <w:rFonts w:eastAsia="Times New Roman" w:cs="Times New Roman" w:ascii="Times New Roman" w:hAnsi="Times New Roman"/>
        </w:rPr>
        <w:t>, você está meditando nela. Durante o estudo de uma passagem, transforme sua leitura em orações de louvor, confissão, ação de graças e oração por você e pelos outros. Ao mesmo tempo, a repetição também é necessária para a meditação. Às vezes, leva muito tempo para que uma passagem seja absorvida. Leia a passagem uma segunda vez. Ou, quem sabe, leia a mesma passagem uma vez por dia durante uma semana inteira. Quanto mais tempo você gastar com a passagem, mais você verá que ela está cheia de riquezas que você pode não ter visto inicialmente. Então, medite.</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3"/>
        </w:numPr>
        <w:jc w:val="both"/>
        <w:rPr/>
      </w:pPr>
      <w:r>
        <w:rPr>
          <w:rFonts w:eastAsia="Times New Roman" w:cs="Times New Roman" w:ascii="Times New Roman" w:hAnsi="Times New Roman"/>
          <w:b/>
        </w:rPr>
        <w:t>Expresse o que aprendeu</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A expressão deixa em nós um impacto mais profundo. Nós tendemos a nos lembrar melhor das coisas quando as expressamos verbalmente. Além disso, tendemos a nos impressionar ou nos comover com as coisas quando as expressamos verbalmente. Por exemplo, quanto mais você compartilha o evangelho com outras pessoas, mais você se lembra dele e se impressiona com ele. Você já notou isso? A expressão aprofunda o impacto.</w:t>
      </w:r>
    </w:p>
    <w:p>
      <w:pPr>
        <w:pStyle w:val="LO-normal"/>
        <w:ind w:firstLine="720"/>
        <w:jc w:val="both"/>
        <w:rPr/>
      </w:pPr>
      <w:r>
        <w:rPr>
          <w:rFonts w:eastAsia="Times New Roman" w:cs="Times New Roman" w:ascii="Times New Roman" w:hAnsi="Times New Roman"/>
        </w:rPr>
        <w:t>Uma maneira de expressar uma passagem é compartilhá-la com seus amigos, sua família e seus irmãos da igreja. Outra maneira de se expressar é escrevendo num diário. Escrever ajuda a pensar. A expressão aprofunda a assimilação. Expresse a passagem.</w:t>
      </w:r>
    </w:p>
    <w:p>
      <w:pPr>
        <w:pStyle w:val="LO-normal"/>
        <w:ind w:firstLine="720"/>
        <w:jc w:val="both"/>
        <w:rPr/>
      </w:pPr>
      <w:r>
        <w:rPr>
          <w:rFonts w:eastAsia="Times New Roman" w:cs="Times New Roman" w:ascii="Times New Roman" w:hAnsi="Times New Roman"/>
        </w:rPr>
        <w:t>Então, esses são os cinco princípios para estudar passagens muito conhecidas: ore, não chegue pensando que sabe, pergunte, procure surpresas, medite e expresse. Alguma dúvida sobre esses princípios?</w:t>
      </w:r>
    </w:p>
    <w:p>
      <w:pPr>
        <w:pStyle w:val="LO-normal"/>
        <w:ind w:firstLine="720"/>
        <w:jc w:val="both"/>
        <w:rPr/>
      </w:pPr>
      <w:r>
        <w:rPr>
          <w:rFonts w:eastAsia="Times New Roman" w:cs="Times New Roman" w:ascii="Times New Roman" w:hAnsi="Times New Roman"/>
        </w:rPr>
        <w:t>Certo. Agora vamos tentar aplicar esses princípios a uma passagem bem conhecida.</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b/>
        </w:rPr>
        <w:t>Trabalhando com o exemplo de uma passagem que nos é bastante familiar: Salmo 23.1</w:t>
      </w:r>
    </w:p>
    <w:p>
      <w:pPr>
        <w:pStyle w:val="LO-normal"/>
        <w:jc w:val="both"/>
        <w:rPr/>
      </w:pPr>
      <w:r>
        <w:rPr>
          <w:rFonts w:eastAsia="Times New Roman" w:cs="Times New Roman" w:ascii="Times New Roman" w:hAnsi="Times New Roman"/>
        </w:rPr>
        <w:t>“</w:t>
      </w:r>
      <w:r>
        <w:rPr>
          <w:rFonts w:eastAsia="Times New Roman" w:cs="Times New Roman" w:ascii="Times New Roman" w:hAnsi="Times New Roman"/>
        </w:rPr>
        <w:t>O SENHOR é meu pastor e nada me faltará.” (NVT)</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rPr>
        <w:t>Por que você acha que esse versículo é tão conhecido? [Aguarde respostas]</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4"/>
        </w:numPr>
        <w:jc w:val="both"/>
        <w:rPr/>
      </w:pPr>
      <w:r>
        <w:rPr>
          <w:rFonts w:eastAsia="Times New Roman" w:cs="Times New Roman" w:ascii="Times New Roman" w:hAnsi="Times New Roman"/>
          <w:b/>
        </w:rPr>
        <w:t>Ore</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[Ore brevemente. Exemplo: “Pai, viemos até ti e pedimos que abras nossos olhos para entendermos a tua Palavra. Somos mendigos diante de ti. Então, por favor, nos ajude. Alimente-nos com a tua Palavra. Em nome de Jesus, amém”.]</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4"/>
        </w:numPr>
        <w:jc w:val="both"/>
        <w:rPr/>
      </w:pPr>
      <w:r>
        <w:rPr>
          <w:rFonts w:eastAsia="Times New Roman" w:cs="Times New Roman" w:ascii="Times New Roman" w:hAnsi="Times New Roman"/>
          <w:b/>
        </w:rPr>
        <w:t>Não pense que já sabe</w:t>
      </w:r>
      <w:r>
        <w:rPr>
          <w:rFonts w:eastAsia="Times New Roman" w:cs="Times New Roman" w:ascii="Times New Roman" w:hAnsi="Times New Roman"/>
          <w:b/>
          <w:color w:val="000000"/>
        </w:rPr>
        <w:t xml:space="preserve">, </w:t>
      </w:r>
      <w:r>
        <w:rPr>
          <w:rFonts w:eastAsia="Times New Roman" w:cs="Times New Roman" w:ascii="Times New Roman" w:hAnsi="Times New Roman"/>
          <w:b/>
        </w:rPr>
        <w:t>pergunte</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Quais boas perguntas podemos fazer sobre essa passagem? [Aguarde respostas]</w:t>
      </w:r>
      <w:del w:id="1" w:author="Sinara Gomes" w:date="2025-02-18T15:19:00Z">
        <w:r>
          <w:rPr>
            <w:rFonts w:eastAsia="Times New Roman" w:cs="Times New Roman" w:ascii="Times New Roman" w:hAnsi="Times New Roman"/>
          </w:rPr>
          <w:delText xml:space="preserve"> </w:delText>
        </w:r>
      </w:del>
      <w:r>
        <w:rPr>
          <w:rFonts w:eastAsia="Times New Roman" w:cs="Times New Roman" w:ascii="Times New Roman" w:hAnsi="Times New Roman"/>
        </w:rPr>
        <w:t>Veremos apenas duas perguntas que nos ajudarão a expor mais a passagem: Quem é o autor? Qual é o contexto?</w:t>
      </w:r>
    </w:p>
    <w:p>
      <w:pPr>
        <w:pStyle w:val="LO-normal"/>
        <w:ind w:firstLine="720"/>
        <w:jc w:val="both"/>
        <w:rPr/>
      </w:pPr>
      <w:r>
        <w:rPr>
          <w:rFonts w:eastAsia="Times New Roman" w:cs="Times New Roman" w:ascii="Times New Roman" w:hAnsi="Times New Roman"/>
        </w:rPr>
        <w:t>Primeiro, quem é o autor? [Davi]. Por que isto é importante? [Davi era o rei de Israel]. O Salmo 23 é a oração do rei Davi. E ele está orando este Salmo sobr</w:t>
      </w:r>
      <w:r>
        <w:rPr>
          <w:rFonts w:eastAsia="Times New Roman" w:cs="Times New Roman" w:ascii="Times New Roman" w:hAnsi="Times New Roman"/>
        </w:rPr>
        <w:t xml:space="preserve">e </w:t>
      </w:r>
      <w:r>
        <w:rPr>
          <w:rFonts w:eastAsia="Times New Roman" w:cs="Times New Roman" w:ascii="Times New Roman" w:hAnsi="Times New Roman"/>
        </w:rPr>
        <w:t xml:space="preserve">si mesmo. Ele diz: “O SENHOR é </w:t>
      </w:r>
      <w:r>
        <w:rPr>
          <w:rFonts w:eastAsia="Times New Roman" w:cs="Times New Roman" w:ascii="Times New Roman" w:hAnsi="Times New Roman"/>
          <w:i/>
        </w:rPr>
        <w:t>meu</w:t>
      </w:r>
      <w:r>
        <w:rPr>
          <w:rFonts w:eastAsia="Times New Roman" w:cs="Times New Roman" w:ascii="Times New Roman" w:hAnsi="Times New Roman"/>
        </w:rPr>
        <w:t xml:space="preserve"> pastor” e não “</w:t>
      </w:r>
      <w:r>
        <w:rPr>
          <w:rFonts w:eastAsia="Times New Roman" w:cs="Times New Roman" w:ascii="Times New Roman" w:hAnsi="Times New Roman"/>
          <w:i/>
        </w:rPr>
        <w:t>nosso</w:t>
      </w:r>
      <w:r>
        <w:rPr>
          <w:rFonts w:eastAsia="Times New Roman" w:cs="Times New Roman" w:ascii="Times New Roman" w:hAnsi="Times New Roman"/>
        </w:rPr>
        <w:t xml:space="preserve"> pastor”. Portanto, neste versículo, Davi está falando de Deus como seu </w:t>
      </w:r>
      <w:r>
        <w:rPr>
          <w:rFonts w:eastAsia="Times New Roman" w:cs="Times New Roman" w:ascii="Times New Roman" w:hAnsi="Times New Roman"/>
          <w:i/>
        </w:rPr>
        <w:t>próprio</w:t>
      </w:r>
      <w:r>
        <w:rPr>
          <w:rFonts w:eastAsia="Times New Roman" w:cs="Times New Roman" w:ascii="Times New Roman" w:hAnsi="Times New Roman"/>
        </w:rPr>
        <w:t xml:space="preserve"> pastor pessoal.</w:t>
      </w:r>
    </w:p>
    <w:p>
      <w:pPr>
        <w:pStyle w:val="LO-normal"/>
        <w:ind w:firstLine="720"/>
        <w:jc w:val="both"/>
        <w:rPr/>
      </w:pPr>
      <w:r>
        <w:rPr>
          <w:rFonts w:eastAsia="Times New Roman" w:cs="Times New Roman" w:ascii="Times New Roman" w:hAnsi="Times New Roman"/>
        </w:rPr>
        <w:t>Esta perspectiva muda totalmente a forma como lemos este versículo! Antes que o Salmo 23 possa ser sobre nós, primeiro deve ser sobre o Rei. O rei Davi morreu, contudo Jesus é o nosso Rei. Ele é descrito como o “filho de Davi” no Novo Testamento (cf. Mt 1.1). Ele é o Rei eterno. Portanto, a melhor aplicação desta passagem hoje não é primeiro relacioná-la a nós, mas a Jesus.</w:t>
      </w:r>
    </w:p>
    <w:p>
      <w:pPr>
        <w:pStyle w:val="LO-normal"/>
        <w:ind w:firstLine="720"/>
        <w:jc w:val="both"/>
        <w:rPr/>
      </w:pPr>
      <w:r>
        <w:rPr>
          <w:rFonts w:eastAsia="Times New Roman" w:cs="Times New Roman" w:ascii="Times New Roman" w:hAnsi="Times New Roman"/>
        </w:rPr>
        <w:t xml:space="preserve">Então, o que isso significa para nós? </w:t>
      </w:r>
      <w:r>
        <w:rPr>
          <w:rFonts w:eastAsia="Times New Roman" w:cs="Times New Roman" w:ascii="Times New Roman" w:hAnsi="Times New Roman"/>
          <w:i/>
        </w:rPr>
        <w:t>[Resposta: Significa que Deus nunca pode ser seu pastor a menos que você esteja sob o reinado do Rei Jesus. Um não-cristão em seu leito de morte não pode confiar neste versículo até que se arrependa e creia em Jesus. Porém, se você se arrependeu e creu em Jesus, você pode encontrar grande conforto neste versículo.]</w:t>
      </w:r>
    </w:p>
    <w:p>
      <w:pPr>
        <w:pStyle w:val="LO-normal"/>
        <w:ind w:firstLine="720"/>
        <w:jc w:val="both"/>
        <w:rPr/>
      </w:pPr>
      <w:r>
        <w:rPr>
          <w:rFonts w:eastAsia="Times New Roman" w:cs="Times New Roman" w:ascii="Times New Roman" w:hAnsi="Times New Roman"/>
        </w:rPr>
        <w:t>Segundo, qual é o contexto?</w:t>
      </w:r>
    </w:p>
    <w:p>
      <w:pPr>
        <w:pStyle w:val="LO-normal"/>
        <w:jc w:val="both"/>
        <w:rPr/>
      </w:pPr>
      <w:r>
        <w:rPr>
          <w:rFonts w:eastAsia="Times New Roman" w:cs="Times New Roman" w:ascii="Times New Roman" w:hAnsi="Times New Roman"/>
          <w:i/>
        </w:rPr>
        <w:t>[(1) No v.2, provisão: Deus conduz Davi como uma ovelha que tem acesso a grama e água.</w:t>
      </w:r>
    </w:p>
    <w:p>
      <w:pPr>
        <w:pStyle w:val="LO-normal"/>
        <w:jc w:val="both"/>
        <w:rPr/>
      </w:pPr>
      <w:r>
        <w:rPr>
          <w:rFonts w:eastAsia="Times New Roman" w:cs="Times New Roman" w:ascii="Times New Roman" w:hAnsi="Times New Roman"/>
          <w:i/>
        </w:rPr>
        <w:t>(2) No v. 3, provisão espiritual: Deus conduz Davi espiritualmente para que sua alma seja restaurada e ele siga os caminhos da justiça.</w:t>
      </w:r>
    </w:p>
    <w:p>
      <w:pPr>
        <w:pStyle w:val="LO-normal"/>
        <w:jc w:val="both"/>
        <w:rPr/>
      </w:pPr>
      <w:r>
        <w:rPr>
          <w:rFonts w:eastAsia="Times New Roman" w:cs="Times New Roman" w:ascii="Times New Roman" w:hAnsi="Times New Roman"/>
          <w:i/>
        </w:rPr>
        <w:t>(3) No v. 4, proteção na morte: Deus protege Davi diante da morte.</w:t>
      </w:r>
    </w:p>
    <w:p>
      <w:pPr>
        <w:pStyle w:val="LO-normal"/>
        <w:jc w:val="both"/>
        <w:rPr/>
      </w:pPr>
      <w:r>
        <w:rPr>
          <w:rFonts w:eastAsia="Times New Roman" w:cs="Times New Roman" w:ascii="Times New Roman" w:hAnsi="Times New Roman"/>
          <w:i/>
        </w:rPr>
        <w:t>(4) No v. 5, vitória sobre os inimigos: “banquete” implica que ele está sentado confortavelmente com seus inimigos ao seu redor. Além disso, ele é ‘ungido’, o que mostra que ele estava estabelecido como o Rei da terra.</w:t>
      </w:r>
    </w:p>
    <w:p>
      <w:pPr>
        <w:pStyle w:val="LO-normal"/>
        <w:jc w:val="both"/>
        <w:rPr/>
      </w:pPr>
      <w:r>
        <w:rPr>
          <w:rFonts w:eastAsia="Times New Roman" w:cs="Times New Roman" w:ascii="Times New Roman" w:hAnsi="Times New Roman"/>
          <w:i/>
        </w:rPr>
        <w:t>(5) No v. 6, esperança temporal e eterna: Deus estará com Davi por toda a sua vida e Davi habitará com Deus para sempre.]</w:t>
      </w:r>
    </w:p>
    <w:p>
      <w:pPr>
        <w:pStyle w:val="LO-normal"/>
        <w:ind w:firstLine="720"/>
        <w:jc w:val="both"/>
        <w:rPr/>
      </w:pPr>
      <w:r>
        <w:rPr>
          <w:rFonts w:eastAsia="Times New Roman" w:cs="Times New Roman" w:ascii="Times New Roman" w:hAnsi="Times New Roman"/>
        </w:rPr>
        <w:t>Então, o que isso significa para nós?</w:t>
      </w:r>
      <w:r>
        <w:rPr>
          <w:rFonts w:eastAsia="Times New Roman" w:cs="Times New Roman" w:ascii="Times New Roman" w:hAnsi="Times New Roman"/>
          <w:i/>
        </w:rPr>
        <w:t xml:space="preserve"> [Resposta: Se estamos em Cristo, nosso Rei, sabemos que Deus cuidará de cada privação que possamos ter nesta vida: ele nos dará o que precisamos fisicamente, espiritualmente e diante da morte e dos inimigos, e estaremos com Deus para sempre. Isso muda a maneira como você enxerga o “faltará”! Se você é um cristão, Deus cuidará de cada uma de suas necessidades “nada me faltará.”]</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4"/>
        </w:numPr>
        <w:jc w:val="both"/>
        <w:rPr/>
      </w:pPr>
      <w:r>
        <w:rPr>
          <w:rFonts w:eastAsia="Times New Roman" w:cs="Times New Roman" w:ascii="Times New Roman" w:hAnsi="Times New Roman"/>
          <w:b/>
        </w:rPr>
        <w:t>Procure surpresas</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 xml:space="preserve">O que é surpreendente neste versículo? </w:t>
      </w:r>
      <w:r>
        <w:rPr>
          <w:rFonts w:eastAsia="Times New Roman" w:cs="Times New Roman" w:ascii="Times New Roman" w:hAnsi="Times New Roman"/>
          <w:i/>
        </w:rPr>
        <w:t>[Resposta: (1) O rei Davi está chamando Deus de seu pastor. O Rei, a pessoa mais poderosa de Israel, está se chamando de ovelha fraca e indefesa que depende de Deus como seu pastor. (2) O Deus do universo cuida pessoalmente do rei Davi. O Deus do universo se interessa por pessoas individualmente.]</w:t>
      </w:r>
    </w:p>
    <w:p>
      <w:pPr>
        <w:pStyle w:val="LO-normal"/>
        <w:ind w:firstLine="720"/>
        <w:jc w:val="both"/>
        <w:rPr/>
      </w:pPr>
      <w:r>
        <w:rPr>
          <w:rFonts w:eastAsia="Times New Roman" w:cs="Times New Roman" w:ascii="Times New Roman" w:hAnsi="Times New Roman"/>
        </w:rPr>
        <w:t>As implicações dessas surpresas são maravilhosas. Não importa quão alto seja nossa posição neste mundo, sempre somos meras ovelhas dependendo de Deus, nosso pastor, por meio de Cristo, nosso Rei. Em cada fase da sua vida, você é uma ovelha. Mais que isso, Deus é seu pastor pessoal em Cristo. Deus cuida intimamente de cada ovelha em seu rebanho. Ele se importa com você. Não é maravilhoso? Ele conhece você pessoalmente e conhece suas lutas e ele é seu pastor.</w:t>
      </w:r>
    </w:p>
    <w:p>
      <w:pPr>
        <w:pStyle w:val="LO-normal"/>
        <w:jc w:val="both"/>
        <w:rPr>
          <w:rFonts w:ascii="Times New Roman" w:hAnsi="Times New Roman" w:eastAsia="Times New Roman" w:cs="Times New Roman"/>
          <w:b/>
        </w:rPr>
      </w:pPr>
      <w:r>
        <w:rPr>
          <w:rFonts w:eastAsia="Times New Roman" w:cs="Times New Roman" w:ascii="Times New Roman" w:hAnsi="Times New Roman"/>
          <w:b/>
        </w:rPr>
      </w:r>
    </w:p>
    <w:p>
      <w:pPr>
        <w:pStyle w:val="LO-normal"/>
        <w:numPr>
          <w:ilvl w:val="0"/>
          <w:numId w:val="4"/>
        </w:numPr>
        <w:jc w:val="both"/>
        <w:rPr/>
      </w:pPr>
      <w:r>
        <w:rPr>
          <w:rFonts w:eastAsia="Times New Roman" w:cs="Times New Roman" w:ascii="Times New Roman" w:hAnsi="Times New Roman"/>
          <w:b/>
          <w:color w:val="000000"/>
        </w:rPr>
        <w:t>Medit</w:t>
      </w:r>
      <w:r>
        <w:rPr>
          <w:rFonts w:eastAsia="Times New Roman" w:cs="Times New Roman" w:ascii="Times New Roman" w:hAnsi="Times New Roman"/>
          <w:b/>
        </w:rPr>
        <w:t>e</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 xml:space="preserve">Basicamente, todo esse tempo, estivemos meditando por meio da repetição. Entretanto, uma maneira pela qual ainda não meditamos sobre a passagem é através da oração. De que maneiras você pode </w:t>
      </w:r>
      <w:r>
        <w:rPr>
          <w:rFonts w:eastAsia="Times New Roman" w:cs="Times New Roman" w:ascii="Times New Roman" w:hAnsi="Times New Roman"/>
        </w:rPr>
        <w:t>usar</w:t>
      </w:r>
      <w:r>
        <w:rPr>
          <w:rFonts w:eastAsia="Times New Roman" w:cs="Times New Roman" w:ascii="Times New Roman" w:hAnsi="Times New Roman"/>
        </w:rPr>
        <w:t xml:space="preserve"> esta passagem </w:t>
      </w:r>
      <w:r>
        <w:rPr>
          <w:rFonts w:eastAsia="Times New Roman" w:cs="Times New Roman" w:ascii="Times New Roman" w:hAnsi="Times New Roman"/>
        </w:rPr>
        <w:t>para orar</w:t>
      </w:r>
      <w:r>
        <w:rPr>
          <w:rFonts w:eastAsia="Times New Roman" w:cs="Times New Roman" w:ascii="Times New Roman" w:hAnsi="Times New Roman"/>
        </w:rPr>
        <w:t xml:space="preserve">? </w:t>
      </w:r>
      <w:r>
        <w:rPr>
          <w:rFonts w:eastAsia="Times New Roman" w:cs="Times New Roman" w:ascii="Times New Roman" w:hAnsi="Times New Roman"/>
          <w:i/>
        </w:rPr>
        <w:t>[Respostas: Louvado seja Deus por Jesus, nosso grande Rei! Confesse sua dependência de Deus como uma simples ovelha. Agradeça a Deus que ele se import</w:t>
      </w:r>
      <w:r>
        <w:rPr>
          <w:rFonts w:eastAsia="Times New Roman" w:cs="Times New Roman" w:ascii="Times New Roman" w:hAnsi="Times New Roman"/>
          <w:i/>
        </w:rPr>
        <w:t xml:space="preserve">a </w:t>
      </w:r>
      <w:r>
        <w:rPr>
          <w:rFonts w:eastAsia="Times New Roman" w:cs="Times New Roman" w:ascii="Times New Roman" w:hAnsi="Times New Roman"/>
          <w:i/>
        </w:rPr>
        <w:t>com você pessoalmente. Ore para que outros o conheçam como seu Pastor.]</w:t>
      </w:r>
    </w:p>
    <w:p>
      <w:pPr>
        <w:pStyle w:val="LO-normal"/>
        <w:ind w:firstLine="720"/>
        <w:jc w:val="both"/>
        <w:rPr/>
      </w:pPr>
      <w:r>
        <w:rPr>
          <w:rFonts w:eastAsia="Times New Roman" w:cs="Times New Roman" w:ascii="Times New Roman" w:hAnsi="Times New Roman"/>
        </w:rPr>
        <w:t xml:space="preserve"> </w:t>
      </w:r>
    </w:p>
    <w:p>
      <w:pPr>
        <w:pStyle w:val="LO-normal"/>
        <w:jc w:val="both"/>
        <w:rPr/>
      </w:pPr>
      <w:r>
        <w:rPr>
          <w:rFonts w:eastAsia="Times New Roman" w:cs="Times New Roman" w:ascii="Times New Roman" w:hAnsi="Times New Roman"/>
        </w:rPr>
        <w:t>Por último,</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numPr>
          <w:ilvl w:val="0"/>
          <w:numId w:val="4"/>
        </w:numPr>
        <w:jc w:val="both"/>
        <w:rPr/>
      </w:pPr>
      <w:r>
        <w:rPr>
          <w:rFonts w:eastAsia="Times New Roman" w:cs="Times New Roman" w:ascii="Times New Roman" w:hAnsi="Times New Roman"/>
          <w:b/>
          <w:color w:val="000000"/>
        </w:rPr>
        <w:t>Expresse</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De que maneiras você pode expressar esse versículo esta semana? [Respostas: compartilhar com um ente querido, etc.] Como essa passagem o encorajou no passado, ou está encorajando agora?</w:t>
      </w:r>
    </w:p>
    <w:p>
      <w:pPr>
        <w:pStyle w:val="LO-normal"/>
        <w:jc w:val="both"/>
        <w:rPr>
          <w:rFonts w:ascii="Times New Roman" w:hAnsi="Times New Roman" w:eastAsia="Times New Roman" w:cs="Times New Roman"/>
        </w:rPr>
      </w:pPr>
      <w:r>
        <w:rPr>
          <w:rFonts w:eastAsia="Times New Roman" w:cs="Times New Roman" w:ascii="Times New Roman" w:hAnsi="Times New Roman"/>
        </w:rPr>
      </w:r>
    </w:p>
    <w:p>
      <w:pPr>
        <w:pStyle w:val="LO-normal"/>
        <w:jc w:val="both"/>
        <w:rPr/>
      </w:pPr>
      <w:r>
        <w:rPr>
          <w:rFonts w:eastAsia="Times New Roman" w:cs="Times New Roman" w:ascii="Times New Roman" w:hAnsi="Times New Roman"/>
          <w:b/>
        </w:rPr>
        <w:t>Conclusão</w:t>
      </w:r>
    </w:p>
    <w:p>
      <w:pPr>
        <w:pStyle w:val="LO-normal"/>
        <w:ind w:firstLine="720"/>
        <w:jc w:val="both"/>
        <w:rPr>
          <w:rFonts w:ascii="Times New Roman" w:hAnsi="Times New Roman" w:eastAsia="Times New Roman" w:cs="Times New Roman"/>
        </w:rPr>
      </w:pPr>
      <w:r>
        <w:rPr>
          <w:rFonts w:eastAsia="Times New Roman" w:cs="Times New Roman" w:ascii="Times New Roman" w:hAnsi="Times New Roman"/>
        </w:rPr>
      </w:r>
    </w:p>
    <w:p>
      <w:pPr>
        <w:pStyle w:val="LO-normal"/>
        <w:ind w:firstLine="720"/>
        <w:jc w:val="both"/>
        <w:rPr/>
      </w:pPr>
      <w:r>
        <w:rPr>
          <w:rFonts w:eastAsia="Times New Roman" w:cs="Times New Roman" w:ascii="Times New Roman" w:hAnsi="Times New Roman"/>
        </w:rPr>
        <w:t>Olhar para a Palavra de Deus é como olhar para o oceano. O oceano é profundo, vasto e glorioso. Durante o dia, você pode vê-lo mais facilmente. À noite, porém, é mais difícil de ver. Você precisará de mais ferramentas para vê-lo. Independente disso, ele é tão profundo à noite quanto é de dia. Da mesma forma, a Palavra de Deus, às vezes, é mais fácil de examinar e, às vezes, é mais difícil, no entanto, ela é sempre profunda, vasta e gloriosa. Vamos mergulhar nela. Oremos.</w:t>
      </w:r>
    </w:p>
    <w:p>
      <w:pPr>
        <w:pStyle w:val="LO-normal"/>
        <w:ind w:firstLine="720"/>
        <w:jc w:val="both"/>
        <w:rPr/>
      </w:pPr>
      <w:r>
        <w:rPr/>
      </w:r>
    </w:p>
    <w:sectPr>
      <w:footerReference w:type="even" r:id="rId3"/>
      <w:footerReference w:type="default" r:id="rId4"/>
      <w:footerReference w:type="first" r:id="rId5"/>
      <w:footnotePr>
        <w:numFmt w:val="decimal"/>
      </w:footnotePr>
      <w:type w:val="nextPage"/>
      <w:pgSz w:w="11906" w:h="16838"/>
      <w:pgMar w:left="1134" w:right="1134" w:gutter="0" w:header="0" w:top="1134" w:footer="1134" w:bottom="1698"/>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swiss"/>
    <w:pitch w:val="variable"/>
  </w:font>
  <w:font w:name="OpenSymbol">
    <w:altName w:val="Arial Unicode MS"/>
    <w:charset w:val="00"/>
    <w:family w:val="roman"/>
    <w:pitch w:val="variable"/>
  </w:font>
  <w:font w:name="Liberation Sans">
    <w:altName w:val="Arial"/>
    <w:charset w:val="00"/>
    <w:family w:val="swiss"/>
    <w:pitch w:val="variable"/>
  </w:font>
  <w:font w:name="Georgia">
    <w:charset w:val="00"/>
    <w:family w:val="roman"/>
    <w:pitch w:val="variable"/>
  </w:font>
  <w:font w:name="Courier New">
    <w:charset w:val="01"/>
    <w:family w:val="modern"/>
    <w:pitch w:val="fixed"/>
  </w:font>
  <w:font w:name="Noto Sans Symbol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7</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p>
  </w:footnote>
  <w:footnote w:id="1" w:type="continuationSeparator">
    <w:p>
      <w:pPr>
        <w:rPr>
          <w:sz w:val="12"/>
        </w:rPr>
      </w:pPr>
      <w:r/>
    </w:p>
  </w:footnote>
  <w:footnote w:id="2">
    <w:p>
      <w:pPr>
        <w:pStyle w:val="LO-normal"/>
        <w:rPr>
          <w:rFonts w:ascii="Times New Roman" w:hAnsi="Times New Roman"/>
        </w:rPr>
      </w:pPr>
      <w:r>
        <w:rPr>
          <w:rStyle w:val="Caracteresdenotaderodap"/>
        </w:rPr>
        <w:footnoteRef/>
      </w:r>
      <w:r>
        <w:rPr>
          <w:rFonts w:ascii="Times New Roman" w:hAnsi="Times New Roman"/>
          <w:color w:val="000000"/>
          <w:sz w:val="20"/>
          <w:szCs w:val="20"/>
        </w:rPr>
        <w:t xml:space="preserve"> </w:t>
      </w:r>
      <w:r>
        <w:rPr>
          <w:rFonts w:ascii="Times New Roman" w:hAnsi="Times New Roman"/>
          <w:color w:val="000000"/>
          <w:sz w:val="20"/>
          <w:szCs w:val="20"/>
        </w:rPr>
        <w:t>Citação da carta de Lutero “Como Orar”.</w:t>
      </w:r>
    </w:p>
  </w:footnote>
  <w:footnote w:id="3">
    <w:p>
      <w:pPr>
        <w:pStyle w:val="LO-normal"/>
        <w:rPr>
          <w:rFonts w:ascii="Times New Roman" w:hAnsi="Times New Roman"/>
        </w:rPr>
      </w:pPr>
      <w:r>
        <w:rPr>
          <w:rStyle w:val="Caracteresdenotaderodap"/>
        </w:rPr>
        <w:footnoteRef/>
      </w:r>
      <w:r>
        <w:rPr>
          <w:rFonts w:ascii="Times New Roman" w:hAnsi="Times New Roman"/>
          <w:sz w:val="20"/>
          <w:szCs w:val="20"/>
        </w:rPr>
        <w:t xml:space="preserve">  </w:t>
      </w:r>
      <w:r>
        <w:rPr>
          <w:rFonts w:ascii="Times New Roman" w:hAnsi="Times New Roman"/>
          <w:i/>
          <w:sz w:val="20"/>
          <w:szCs w:val="20"/>
        </w:rPr>
        <w:t>ESV Study Bible</w:t>
      </w:r>
      <w:r>
        <w:rPr>
          <w:rFonts w:ascii="Times New Roman" w:hAnsi="Times New Roman"/>
          <w:sz w:val="20"/>
          <w:szCs w:val="20"/>
        </w:rPr>
        <w:t xml:space="preserve"> (Crossway), p. 1982.</w:t>
      </w:r>
    </w:p>
  </w:footnote>
  <w:footnote w:id="4">
    <w:p>
      <w:pPr>
        <w:pStyle w:val="LO-normal"/>
        <w:rPr>
          <w:rFonts w:ascii="Times New Roman" w:hAnsi="Times New Roman"/>
        </w:rPr>
      </w:pPr>
      <w:r>
        <w:rPr>
          <w:rStyle w:val="Caracteresdenotaderodap"/>
        </w:rPr>
        <w:footnoteRef/>
      </w:r>
      <w:r>
        <w:rPr>
          <w:rFonts w:ascii="Times New Roman" w:hAnsi="Times New Roman"/>
          <w:sz w:val="20"/>
          <w:szCs w:val="20"/>
        </w:rPr>
        <w:t xml:space="preserve"> </w:t>
      </w:r>
      <w:r>
        <w:rPr>
          <w:rFonts w:ascii="Times New Roman" w:hAnsi="Times New Roman"/>
          <w:sz w:val="20"/>
          <w:szCs w:val="20"/>
        </w:rPr>
        <w:t xml:space="preserve">Apud Donald Whitney in: </w:t>
      </w:r>
      <w:r>
        <w:rPr>
          <w:rFonts w:ascii="Times New Roman" w:hAnsi="Times New Roman"/>
          <w:i/>
          <w:iCs/>
          <w:color w:val="000000"/>
          <w:sz w:val="20"/>
          <w:szCs w:val="20"/>
          <w:lang w:val="en-US"/>
        </w:rPr>
        <w:t>Spiritual Disciplines for the Christian Life,</w:t>
      </w:r>
      <w:r>
        <w:rPr>
          <w:rFonts w:ascii="Times New Roman" w:hAnsi="Times New Roman"/>
          <w:color w:val="000000"/>
          <w:sz w:val="20"/>
          <w:szCs w:val="20"/>
          <w:lang w:val="en-US"/>
        </w:rPr>
        <w:t xml:space="preserve"> p.49</w:t>
      </w:r>
      <w:r>
        <w:rPr>
          <w:rFonts w:ascii="Times New Roman" w:hAnsi="Times New Roman"/>
          <w:i/>
          <w:sz w:val="20"/>
          <w:szCs w:val="20"/>
        </w:rPr>
        <w:t xml:space="preserve"> –</w:t>
      </w:r>
      <w:r>
        <w:rPr>
          <w:rFonts w:ascii="Times New Roman" w:hAnsi="Times New Roman"/>
          <w:i w:val="false"/>
          <w:iCs w:val="false"/>
          <w:sz w:val="20"/>
          <w:szCs w:val="20"/>
        </w:rPr>
        <w:t xml:space="preserve"> </w:t>
      </w:r>
      <w:r>
        <w:rPr>
          <w:rFonts w:ascii="Times New Roman" w:hAnsi="Times New Roman"/>
          <w:i w:val="false"/>
          <w:iCs w:val="false"/>
          <w:sz w:val="20"/>
          <w:szCs w:val="20"/>
        </w:rPr>
        <w:t>t</w:t>
      </w:r>
      <w:r>
        <w:rPr>
          <w:rFonts w:ascii="Times New Roman" w:hAnsi="Times New Roman"/>
          <w:sz w:val="20"/>
          <w:szCs w:val="20"/>
        </w:rPr>
        <w:t>raduzido para o português como</w:t>
      </w:r>
      <w:r>
        <w:rPr>
          <w:rFonts w:ascii="Times New Roman" w:hAnsi="Times New Roman"/>
          <w:i/>
          <w:sz w:val="20"/>
          <w:szCs w:val="20"/>
        </w:rPr>
        <w:t xml:space="preserve"> Disciplinas Espirituais para a Vida Cristã </w:t>
      </w:r>
      <w:r>
        <w:rPr>
          <w:rFonts w:ascii="Times New Roman" w:hAnsi="Times New Roman"/>
          <w:sz w:val="20"/>
          <w:szCs w:val="20"/>
        </w:rPr>
        <w:t>pela Editora Batista Regular – aqui tradução própria.</w:t>
      </w:r>
    </w:p>
  </w:footnote>
  <w:footnote w:id="5">
    <w:p>
      <w:pPr>
        <w:pStyle w:val="LO-normal"/>
        <w:rPr/>
      </w:pPr>
      <w:r>
        <w:rPr>
          <w:rStyle w:val="Caracteresdenotaderodap"/>
        </w:rPr>
        <w:footnoteRef/>
      </w:r>
      <w:r>
        <w:rPr>
          <w:sz w:val="20"/>
          <w:szCs w:val="20"/>
        </w:rPr>
        <w:t xml:space="preserve"> </w:t>
      </w:r>
      <w:r>
        <w:rPr>
          <w:rFonts w:ascii="Times New Roman" w:hAnsi="Times New Roman"/>
          <w:sz w:val="20"/>
          <w:szCs w:val="20"/>
        </w:rPr>
        <w:t>Ibid.</w:t>
      </w:r>
      <w:r>
        <w:rPr>
          <w:rFonts w:ascii="Times New Roman" w:hAnsi="Times New Roman"/>
          <w:i/>
          <w:iCs/>
          <w:color w:val="000000"/>
          <w:sz w:val="20"/>
          <w:szCs w:val="20"/>
        </w:rPr>
        <w:t xml:space="preserve"> </w:t>
      </w:r>
      <w:r>
        <w:rPr>
          <w:rFonts w:ascii="Times New Roman" w:hAnsi="Times New Roman"/>
          <w:color w:val="000000"/>
          <w:sz w:val="20"/>
          <w:szCs w:val="20"/>
          <w:lang w:val="en-US"/>
        </w:rPr>
        <w:t>p.49</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trackRevisions/>
  <w:defaultTabStop w:val="720"/>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Cambria"/>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mbria" w:hAnsi="Cambria" w:eastAsia="Cambria" w:cs="Cambria"/>
      <w:color w:val="auto"/>
      <w:kern w:val="0"/>
      <w:sz w:val="24"/>
      <w:szCs w:val="24"/>
      <w:lang w:val="pt-BR" w:eastAsia="zh-CN" w:bidi="hi-IN"/>
    </w:rPr>
  </w:style>
  <w:style w:type="paragraph" w:styleId="Heading1">
    <w:name w:val="Heading 1"/>
    <w:basedOn w:val="LO-normal"/>
    <w:next w:val="LO-normal"/>
    <w:uiPriority w:val="9"/>
    <w:qFormat/>
    <w:pPr>
      <w:keepNext w:val="true"/>
      <w:keepLines/>
      <w:spacing w:before="480" w:after="120"/>
      <w:outlineLvl w:val="0"/>
    </w:pPr>
    <w:rPr>
      <w:rFonts w:ascii="Calibri" w:hAnsi="Calibri" w:eastAsia="Calibri" w:cs="Calibri"/>
      <w:b/>
      <w:color w:val="335B8A"/>
      <w:sz w:val="32"/>
      <w:szCs w:val="32"/>
    </w:rPr>
  </w:style>
  <w:style w:type="paragraph" w:styleId="Heading2">
    <w:name w:val="Heading 2"/>
    <w:basedOn w:val="LO-normal"/>
    <w:next w:val="LO-normal"/>
    <w:uiPriority w:val="9"/>
    <w:semiHidden/>
    <w:unhideWhenUsed/>
    <w:qFormat/>
    <w:pPr>
      <w:keepNext w:val="true"/>
      <w:keepLines/>
      <w:spacing w:before="200" w:after="120"/>
      <w:outlineLvl w:val="1"/>
    </w:pPr>
    <w:rPr>
      <w:rFonts w:ascii="Calibri" w:hAnsi="Calibri" w:eastAsia="Calibri" w:cs="Calibri"/>
      <w:b/>
      <w:color w:val="4F81BD"/>
      <w:sz w:val="26"/>
      <w:szCs w:val="26"/>
    </w:rPr>
  </w:style>
  <w:style w:type="paragraph" w:styleId="Heading3">
    <w:name w:val="Heading 3"/>
    <w:basedOn w:val="LO-normal"/>
    <w:next w:val="LO-normal"/>
    <w:uiPriority w:val="9"/>
    <w:semiHidden/>
    <w:unhideWhenUsed/>
    <w:qFormat/>
    <w:pPr>
      <w:keepNext w:val="true"/>
      <w:keepLines/>
      <w:spacing w:before="280" w:after="80"/>
      <w:outlineLvl w:val="2"/>
    </w:pPr>
    <w:rPr>
      <w:b/>
      <w:sz w:val="28"/>
      <w:szCs w:val="28"/>
    </w:rPr>
  </w:style>
  <w:style w:type="paragraph" w:styleId="Heading4">
    <w:name w:val="Heading 4"/>
    <w:basedOn w:val="LO-normal"/>
    <w:next w:val="LO-normal"/>
    <w:uiPriority w:val="9"/>
    <w:semiHidden/>
    <w:unhideWhenUsed/>
    <w:qFormat/>
    <w:pPr>
      <w:keepNext w:val="true"/>
      <w:keepLines/>
      <w:spacing w:before="240" w:after="40"/>
      <w:outlineLvl w:val="3"/>
    </w:pPr>
    <w:rPr>
      <w:b/>
    </w:rPr>
  </w:style>
  <w:style w:type="paragraph" w:styleId="Heading5">
    <w:name w:val="Heading 5"/>
    <w:basedOn w:val="LO-normal"/>
    <w:next w:val="LO-normal"/>
    <w:uiPriority w:val="9"/>
    <w:semiHidden/>
    <w:unhideWhenUsed/>
    <w:qFormat/>
    <w:pPr>
      <w:keepNext w:val="true"/>
      <w:keepLines/>
      <w:spacing w:before="220" w:after="40"/>
      <w:outlineLvl w:val="4"/>
    </w:pPr>
    <w:rPr>
      <w:b/>
      <w:sz w:val="22"/>
      <w:szCs w:val="22"/>
    </w:rPr>
  </w:style>
  <w:style w:type="paragraph" w:styleId="Heading6">
    <w:name w:val="Heading 6"/>
    <w:basedOn w:val="LO-normal"/>
    <w:next w:val="LO-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racteresdenotaderodap" w:customStyle="1">
    <w:name w:val="Caracteres de nota de rodapé"/>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Marcadores" w:customStyle="1">
    <w:name w:val="Marcador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eresdenotadefim" w:customStyle="1">
    <w:name w:val="Caracteres de nota de fim"/>
    <w:qFormat/>
    <w:rPr/>
  </w:style>
  <w:style w:type="character" w:styleId="LineNumbering">
    <w:name w:val="Line Numbering"/>
    <w:qFormat/>
    <w:rPr/>
  </w:style>
  <w:style w:type="character" w:styleId="annotationreference">
    <w:name w:val="annotation reference"/>
    <w:basedOn w:val="DefaultParagraphFont"/>
    <w:uiPriority w:val="99"/>
    <w:semiHidden/>
    <w:unhideWhenUsed/>
    <w:qFormat/>
    <w:rsid w:val="00b04864"/>
    <w:rPr>
      <w:sz w:val="16"/>
      <w:szCs w:val="16"/>
    </w:rPr>
  </w:style>
  <w:style w:type="character" w:styleId="TextodecomentrioChar" w:customStyle="1">
    <w:name w:val="Texto de comentário Char"/>
    <w:basedOn w:val="DefaultParagraphFont"/>
    <w:uiPriority w:val="99"/>
    <w:semiHidden/>
    <w:qFormat/>
    <w:rsid w:val="00b04864"/>
    <w:rPr>
      <w:rFonts w:cs="Mangal"/>
      <w:sz w:val="20"/>
      <w:szCs w:val="18"/>
    </w:rPr>
  </w:style>
  <w:style w:type="character" w:styleId="AssuntodocomentrioChar" w:customStyle="1">
    <w:name w:val="Assunto do comentário Char"/>
    <w:basedOn w:val="TextodecomentrioChar"/>
    <w:link w:val="annotationsubject"/>
    <w:uiPriority w:val="99"/>
    <w:semiHidden/>
    <w:qFormat/>
    <w:rsid w:val="00b04864"/>
    <w:rPr>
      <w:rFonts w:cs="Mangal"/>
      <w:b/>
      <w:bCs/>
      <w:sz w:val="20"/>
      <w:szCs w:val="18"/>
    </w:rPr>
  </w:style>
  <w:style w:type="character" w:styleId="LineNumber">
    <w:name w:val="Line Numbe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ndice" w:customStyle="1">
    <w:name w:val="Índice"/>
    <w:basedOn w:val="Normal"/>
    <w:qFormat/>
    <w:pPr>
      <w:suppressLineNumbers/>
    </w:pPr>
    <w:rPr>
      <w:rFonts w:cs="Arial"/>
    </w:rPr>
  </w:style>
  <w:style w:type="paragraph" w:styleId="Title">
    <w:name w:val="Title"/>
    <w:basedOn w:val="LO-normal"/>
    <w:next w:val="BodyText"/>
    <w:uiPriority w:val="10"/>
    <w:qFormat/>
    <w:pPr>
      <w:keepNext w:val="true"/>
      <w:keepLines/>
      <w:spacing w:before="480" w:after="120"/>
    </w:pPr>
    <w:rPr>
      <w:b/>
      <w:sz w:val="72"/>
      <w:szCs w:val="72"/>
    </w:rPr>
  </w:style>
  <w:style w:type="paragraph" w:styleId="LO-normal" w:customStyle="1">
    <w:name w:val="LO-normal"/>
    <w:qFormat/>
    <w:pPr>
      <w:widowControl/>
      <w:suppressAutoHyphens w:val="true"/>
      <w:bidi w:val="0"/>
      <w:spacing w:before="0" w:after="0"/>
      <w:jc w:val="left"/>
    </w:pPr>
    <w:rPr>
      <w:rFonts w:ascii="Cambria" w:hAnsi="Cambria" w:eastAsia="Cambria" w:cs="Cambria"/>
      <w:color w:val="auto"/>
      <w:kern w:val="0"/>
      <w:sz w:val="24"/>
      <w:szCs w:val="24"/>
      <w:lang w:val="pt-BR" w:eastAsia="zh-CN" w:bidi="hi-IN"/>
    </w:rPr>
  </w:style>
  <w:style w:type="paragraph" w:styleId="Subtitle">
    <w:name w:val="Subtitle"/>
    <w:basedOn w:val="LO-normal"/>
    <w:next w:val="LO-normal"/>
    <w:uiPriority w:val="11"/>
    <w:qFormat/>
    <w:pPr>
      <w:keepNext w:val="true"/>
      <w:keepLines/>
      <w:spacing w:before="360" w:after="80"/>
    </w:pPr>
    <w:rPr>
      <w:rFonts w:ascii="Georgia" w:hAnsi="Georgia" w:eastAsia="Georgia" w:cs="Georgia"/>
      <w:i/>
      <w:color w:val="666666"/>
      <w:sz w:val="48"/>
      <w:szCs w:val="48"/>
    </w:rPr>
  </w:style>
  <w:style w:type="paragraph" w:styleId="FootnoteText">
    <w:name w:val="Footnote Text"/>
    <w:basedOn w:val="Normal"/>
    <w:pPr/>
    <w:rPr/>
  </w:style>
  <w:style w:type="paragraph" w:styleId="CabealhoeRodap" w:customStyle="1">
    <w:name w:val="Cabeçalho e Rodapé"/>
    <w:basedOn w:val="Normal"/>
    <w:qFormat/>
    <w:pPr/>
    <w:rPr/>
  </w:style>
  <w:style w:type="paragraph" w:styleId="Cabealhoerodap1" w:customStyle="1">
    <w:name w:val="Cabeçalho e rodapé1"/>
    <w:basedOn w:val="Normal"/>
    <w:qFormat/>
    <w:pPr/>
    <w:rPr/>
  </w:style>
  <w:style w:type="paragraph" w:styleId="Cabealhoerodap2">
    <w:name w:val="Cabeçalho e rodapé2"/>
    <w:basedOn w:val="Normal"/>
    <w:qFormat/>
    <w:pPr/>
    <w:rPr/>
  </w:style>
  <w:style w:type="paragraph" w:styleId="Footer">
    <w:name w:val="Footer"/>
    <w:basedOn w:val="CabealhoeRodap"/>
    <w:pPr/>
    <w:rPr/>
  </w:style>
  <w:style w:type="paragraph" w:styleId="Header">
    <w:name w:val="Header"/>
    <w:basedOn w:val="Cabealhoerodap1"/>
    <w:pPr>
      <w:suppressLineNumbers/>
      <w:tabs>
        <w:tab w:val="clear" w:pos="720"/>
        <w:tab w:val="center" w:pos="4819" w:leader="none"/>
        <w:tab w:val="right" w:pos="9638" w:leader="none"/>
      </w:tabs>
    </w:pPr>
    <w:rPr/>
  </w:style>
  <w:style w:type="paragraph" w:styleId="AnnotationText">
    <w:name w:val="Annotation Text"/>
    <w:basedOn w:val="Normal"/>
    <w:link w:val="TextodecomentrioChar"/>
    <w:uiPriority w:val="99"/>
    <w:semiHidden/>
    <w:unhideWhenUsed/>
    <w:rsid w:val="00b04864"/>
    <w:pPr/>
    <w:rPr>
      <w:rFonts w:cs="Mangal"/>
      <w:sz w:val="20"/>
      <w:szCs w:val="18"/>
    </w:rPr>
  </w:style>
  <w:style w:type="paragraph" w:styleId="annotationsubject">
    <w:name w:val="annotation subject"/>
    <w:basedOn w:val="AnnotationText"/>
    <w:next w:val="AnnotationText"/>
    <w:link w:val="AssuntodocomentrioChar"/>
    <w:uiPriority w:val="99"/>
    <w:semiHidden/>
    <w:unhideWhenUsed/>
    <w:qFormat/>
    <w:rsid w:val="00b04864"/>
    <w:pPr/>
    <w:rPr>
      <w:b/>
      <w:bCs/>
    </w:rPr>
  </w:style>
  <w:style w:type="paragraph" w:styleId="Revision">
    <w:name w:val="Revision"/>
    <w:uiPriority w:val="99"/>
    <w:semiHidden/>
    <w:qFormat/>
    <w:rsid w:val="001f3bb1"/>
    <w:pPr>
      <w:widowControl/>
      <w:suppressAutoHyphens w:val="false"/>
      <w:bidi w:val="0"/>
      <w:spacing w:before="0" w:after="0"/>
      <w:jc w:val="left"/>
    </w:pPr>
    <w:rPr>
      <w:rFonts w:cs="Mangal" w:ascii="Cambria" w:hAnsi="Cambria" w:eastAsia="Cambria"/>
      <w:color w:val="auto"/>
      <w:kern w:val="0"/>
      <w:sz w:val="24"/>
      <w:szCs w:val="21"/>
      <w:lang w:val="pt-BR" w:eastAsia="zh-CN" w:bidi="hi-IN"/>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122</TotalTime>
  <Application>LibreOffice/24.2.5.2$Windows_X86_64 LibreOffice_project/bffef4ea93e59bebbeaf7f431bb02b1a39ee8a59</Application>
  <AppVersion>15.0000</AppVersion>
  <Pages>7</Pages>
  <Words>3324</Words>
  <Characters>16701</Characters>
  <CharactersWithSpaces>19925</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2025-02-17T23:23:00Z</dcterms:created>
  <dc:creator>Sinara Gomes</dc:creator>
  <dc:description/>
  <dc:language>pt-BR</dc:language>
  <cp:lastModifiedBy/>
  <dcterms:modified xsi:type="dcterms:W3CDTF">2025-03-16T03:54:35Z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